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53D3D153" w14:textId="77777777" w:rsidTr="00F320AA">
        <w:trPr>
          <w:cantSplit/>
        </w:trPr>
        <w:tc>
          <w:tcPr>
            <w:tcW w:w="1418" w:type="dxa"/>
            <w:vAlign w:val="center"/>
          </w:tcPr>
          <w:p w14:paraId="03D8812C" w14:textId="77777777" w:rsidR="00F320AA" w:rsidRPr="00DF23FC" w:rsidRDefault="00F320AA" w:rsidP="00F320AA">
            <w:pPr>
              <w:spacing w:before="0"/>
              <w:rPr>
                <w:rFonts w:ascii="Verdana" w:hAnsi="Verdana"/>
                <w:position w:val="6"/>
              </w:rPr>
            </w:pPr>
            <w:r>
              <w:rPr>
                <w:noProof/>
                <w:lang w:val="en-US"/>
              </w:rPr>
              <w:drawing>
                <wp:inline distT="0" distB="0" distL="0" distR="0" wp14:anchorId="742B2D1D" wp14:editId="376EB842">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23E016C7"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66D6A70F" w14:textId="77777777" w:rsidR="00F320AA" w:rsidRDefault="00EB0812" w:rsidP="00F320AA">
            <w:pPr>
              <w:spacing w:before="0" w:line="240" w:lineRule="atLeast"/>
            </w:pPr>
            <w:r>
              <w:rPr>
                <w:noProof/>
              </w:rPr>
              <w:drawing>
                <wp:inline distT="0" distB="0" distL="0" distR="0" wp14:anchorId="2D9F863B" wp14:editId="5BED5F7F">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69866453" w14:textId="77777777">
        <w:trPr>
          <w:cantSplit/>
        </w:trPr>
        <w:tc>
          <w:tcPr>
            <w:tcW w:w="6911" w:type="dxa"/>
            <w:gridSpan w:val="2"/>
            <w:tcBorders>
              <w:bottom w:val="single" w:sz="12" w:space="0" w:color="auto"/>
            </w:tcBorders>
          </w:tcPr>
          <w:p w14:paraId="0012460E"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581645F3" w14:textId="77777777" w:rsidR="00A066F1" w:rsidRPr="00617BE4" w:rsidRDefault="00A066F1" w:rsidP="00A066F1">
            <w:pPr>
              <w:spacing w:before="0" w:line="240" w:lineRule="atLeast"/>
              <w:rPr>
                <w:rFonts w:ascii="Verdana" w:hAnsi="Verdana"/>
                <w:szCs w:val="24"/>
              </w:rPr>
            </w:pPr>
          </w:p>
        </w:tc>
      </w:tr>
      <w:tr w:rsidR="00A066F1" w:rsidRPr="00C324A8" w14:paraId="6B993672" w14:textId="77777777">
        <w:trPr>
          <w:cantSplit/>
        </w:trPr>
        <w:tc>
          <w:tcPr>
            <w:tcW w:w="6911" w:type="dxa"/>
            <w:gridSpan w:val="2"/>
            <w:tcBorders>
              <w:top w:val="single" w:sz="12" w:space="0" w:color="auto"/>
            </w:tcBorders>
          </w:tcPr>
          <w:p w14:paraId="63C3C4F4"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6867A7B2" w14:textId="77465110" w:rsidR="00A066F1" w:rsidRPr="00E301F0" w:rsidRDefault="00E301F0" w:rsidP="00A066F1">
            <w:pPr>
              <w:spacing w:before="0" w:line="240" w:lineRule="atLeast"/>
              <w:rPr>
                <w:rFonts w:ascii="Verdana" w:hAnsi="Verdana"/>
                <w:sz w:val="20"/>
                <w:lang w:val="en-US"/>
              </w:rPr>
            </w:pPr>
            <w:r w:rsidRPr="00E301F0">
              <w:rPr>
                <w:rFonts w:ascii="Verdana" w:hAnsi="Verdana"/>
                <w:b/>
                <w:sz w:val="20"/>
                <w:lang w:val="en-US"/>
              </w:rPr>
              <w:t xml:space="preserve">Doc. </w:t>
            </w:r>
            <w:proofErr w:type="gramStart"/>
            <w:r w:rsidRPr="00E301F0">
              <w:rPr>
                <w:rFonts w:ascii="Verdana" w:hAnsi="Verdana"/>
                <w:b/>
                <w:sz w:val="20"/>
                <w:lang w:val="en-US"/>
              </w:rPr>
              <w:t>CPG(</w:t>
            </w:r>
            <w:proofErr w:type="gramEnd"/>
            <w:r w:rsidRPr="00E301F0">
              <w:rPr>
                <w:rFonts w:ascii="Verdana" w:hAnsi="Verdana"/>
                <w:b/>
                <w:sz w:val="20"/>
                <w:lang w:val="en-US"/>
              </w:rPr>
              <w:t>23)0</w:t>
            </w:r>
            <w:r w:rsidR="00557A4F">
              <w:rPr>
                <w:rFonts w:ascii="Verdana" w:hAnsi="Verdana"/>
                <w:b/>
                <w:sz w:val="20"/>
                <w:lang w:val="en-US"/>
              </w:rPr>
              <w:t>36</w:t>
            </w:r>
            <w:r w:rsidRPr="00E301F0">
              <w:rPr>
                <w:rFonts w:ascii="Verdana" w:hAnsi="Verdana"/>
                <w:b/>
                <w:sz w:val="20"/>
                <w:lang w:val="en-US"/>
              </w:rPr>
              <w:t xml:space="preserve"> ANNEX</w:t>
            </w:r>
            <w:r w:rsidRPr="00E301F0">
              <w:rPr>
                <w:rFonts w:ascii="Verdana" w:hAnsi="Verdana"/>
                <w:bCs/>
                <w:sz w:val="20"/>
                <w:lang w:val="en-US"/>
              </w:rPr>
              <w:t xml:space="preserve"> </w:t>
            </w:r>
            <w:r w:rsidRPr="00E301F0">
              <w:rPr>
                <w:rFonts w:ascii="Verdana" w:hAnsi="Verdana"/>
                <w:b/>
                <w:sz w:val="20"/>
                <w:lang w:val="en-US"/>
              </w:rPr>
              <w:t>V-21A</w:t>
            </w:r>
          </w:p>
        </w:tc>
      </w:tr>
      <w:tr w:rsidR="00A066F1" w:rsidRPr="00C324A8" w14:paraId="51D7A894" w14:textId="77777777">
        <w:trPr>
          <w:cantSplit/>
          <w:trHeight w:val="23"/>
        </w:trPr>
        <w:tc>
          <w:tcPr>
            <w:tcW w:w="6911" w:type="dxa"/>
            <w:gridSpan w:val="2"/>
            <w:shd w:val="clear" w:color="auto" w:fill="auto"/>
          </w:tcPr>
          <w:p w14:paraId="6FCAAAFF" w14:textId="77777777" w:rsidR="00A066F1" w:rsidRPr="00841216"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841216">
              <w:rPr>
                <w:rFonts w:ascii="Verdana" w:hAnsi="Verdana"/>
                <w:sz w:val="20"/>
                <w:szCs w:val="20"/>
              </w:rPr>
              <w:t>PLENARY MEETING</w:t>
            </w:r>
          </w:p>
        </w:tc>
        <w:tc>
          <w:tcPr>
            <w:tcW w:w="3120" w:type="dxa"/>
            <w:gridSpan w:val="2"/>
          </w:tcPr>
          <w:p w14:paraId="4D0EF4F1" w14:textId="3705A080" w:rsidR="00A066F1" w:rsidRPr="00841216" w:rsidRDefault="00155213" w:rsidP="00AA666F">
            <w:pPr>
              <w:tabs>
                <w:tab w:val="left" w:pos="851"/>
              </w:tabs>
              <w:spacing w:before="0" w:line="240" w:lineRule="atLeast"/>
              <w:rPr>
                <w:rFonts w:ascii="Verdana" w:hAnsi="Verdana"/>
                <w:sz w:val="20"/>
              </w:rPr>
            </w:pPr>
            <w:r>
              <w:rPr>
                <w:rFonts w:ascii="Verdana" w:hAnsi="Verdana"/>
                <w:b/>
                <w:sz w:val="20"/>
              </w:rPr>
              <w:t xml:space="preserve">Addendum 1 to </w:t>
            </w:r>
            <w:r w:rsidR="00E55816">
              <w:rPr>
                <w:rFonts w:ascii="Verdana" w:hAnsi="Verdana"/>
                <w:b/>
                <w:sz w:val="20"/>
              </w:rPr>
              <w:t>Addendum 21 to</w:t>
            </w:r>
            <w:r w:rsidR="00E55816">
              <w:rPr>
                <w:rFonts w:ascii="Verdana" w:hAnsi="Verdana"/>
                <w:b/>
                <w:sz w:val="20"/>
              </w:rPr>
              <w:br/>
              <w:t>Document 4809</w:t>
            </w:r>
            <w:r w:rsidR="00A066F1" w:rsidRPr="00841216">
              <w:rPr>
                <w:rFonts w:ascii="Verdana" w:hAnsi="Verdana"/>
                <w:b/>
                <w:sz w:val="20"/>
              </w:rPr>
              <w:t>-</w:t>
            </w:r>
            <w:r w:rsidR="005E10C9" w:rsidRPr="00841216">
              <w:rPr>
                <w:rFonts w:ascii="Verdana" w:hAnsi="Verdana"/>
                <w:b/>
                <w:sz w:val="20"/>
              </w:rPr>
              <w:t>E</w:t>
            </w:r>
          </w:p>
        </w:tc>
      </w:tr>
      <w:tr w:rsidR="00A066F1" w:rsidRPr="00C324A8" w14:paraId="68AC883D" w14:textId="77777777">
        <w:trPr>
          <w:cantSplit/>
          <w:trHeight w:val="23"/>
        </w:trPr>
        <w:tc>
          <w:tcPr>
            <w:tcW w:w="6911" w:type="dxa"/>
            <w:gridSpan w:val="2"/>
            <w:shd w:val="clear" w:color="auto" w:fill="auto"/>
          </w:tcPr>
          <w:p w14:paraId="596B063D" w14:textId="77777777" w:rsidR="00A066F1" w:rsidRPr="00841216" w:rsidRDefault="00A066F1" w:rsidP="00A066F1">
            <w:pPr>
              <w:tabs>
                <w:tab w:val="left" w:pos="851"/>
              </w:tabs>
              <w:spacing w:before="0" w:line="240" w:lineRule="atLeast"/>
              <w:rPr>
                <w:rFonts w:ascii="Verdana" w:hAnsi="Verdana"/>
                <w:b/>
                <w:sz w:val="20"/>
              </w:rPr>
            </w:pPr>
            <w:bookmarkStart w:id="2" w:name="ddate" w:colFirst="1" w:colLast="1"/>
            <w:bookmarkStart w:id="3" w:name="dblank" w:colFirst="0" w:colLast="0"/>
            <w:bookmarkEnd w:id="0"/>
            <w:bookmarkEnd w:id="1"/>
          </w:p>
        </w:tc>
        <w:tc>
          <w:tcPr>
            <w:tcW w:w="3120" w:type="dxa"/>
            <w:gridSpan w:val="2"/>
          </w:tcPr>
          <w:p w14:paraId="79DB2F25"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4 May 2023</w:t>
            </w:r>
          </w:p>
        </w:tc>
      </w:tr>
      <w:tr w:rsidR="00A066F1" w:rsidRPr="00C324A8" w14:paraId="615A9032" w14:textId="77777777">
        <w:trPr>
          <w:cantSplit/>
          <w:trHeight w:val="23"/>
        </w:trPr>
        <w:tc>
          <w:tcPr>
            <w:tcW w:w="6911" w:type="dxa"/>
            <w:gridSpan w:val="2"/>
            <w:shd w:val="clear" w:color="auto" w:fill="auto"/>
          </w:tcPr>
          <w:p w14:paraId="3DF37848"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405A401E"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3361DABC" w14:textId="77777777" w:rsidTr="00025864">
        <w:trPr>
          <w:cantSplit/>
          <w:trHeight w:val="23"/>
        </w:trPr>
        <w:tc>
          <w:tcPr>
            <w:tcW w:w="10031" w:type="dxa"/>
            <w:gridSpan w:val="4"/>
            <w:shd w:val="clear" w:color="auto" w:fill="auto"/>
          </w:tcPr>
          <w:p w14:paraId="6A5AAB13" w14:textId="77777777" w:rsidR="00A066F1" w:rsidRPr="00C324A8" w:rsidRDefault="00A066F1" w:rsidP="00A066F1">
            <w:pPr>
              <w:tabs>
                <w:tab w:val="left" w:pos="993"/>
              </w:tabs>
              <w:spacing w:before="0"/>
              <w:rPr>
                <w:rFonts w:ascii="Verdana" w:hAnsi="Verdana"/>
                <w:b/>
                <w:sz w:val="20"/>
              </w:rPr>
            </w:pPr>
          </w:p>
        </w:tc>
      </w:tr>
      <w:tr w:rsidR="00E55816" w:rsidRPr="00C324A8" w14:paraId="493F23EF" w14:textId="77777777" w:rsidTr="00025864">
        <w:trPr>
          <w:cantSplit/>
          <w:trHeight w:val="23"/>
        </w:trPr>
        <w:tc>
          <w:tcPr>
            <w:tcW w:w="10031" w:type="dxa"/>
            <w:gridSpan w:val="4"/>
            <w:shd w:val="clear" w:color="auto" w:fill="auto"/>
          </w:tcPr>
          <w:p w14:paraId="4C11282D" w14:textId="77777777" w:rsidR="00E55816" w:rsidRDefault="00884D60" w:rsidP="00E55816">
            <w:pPr>
              <w:pStyle w:val="Source"/>
            </w:pPr>
            <w:r>
              <w:t>European Common Proposals</w:t>
            </w:r>
          </w:p>
        </w:tc>
      </w:tr>
      <w:tr w:rsidR="00E55816" w:rsidRPr="00C324A8" w14:paraId="70B8F118" w14:textId="77777777" w:rsidTr="00025864">
        <w:trPr>
          <w:cantSplit/>
          <w:trHeight w:val="23"/>
        </w:trPr>
        <w:tc>
          <w:tcPr>
            <w:tcW w:w="10031" w:type="dxa"/>
            <w:gridSpan w:val="4"/>
            <w:shd w:val="clear" w:color="auto" w:fill="auto"/>
          </w:tcPr>
          <w:p w14:paraId="16525CA5" w14:textId="77777777" w:rsidR="00E55816" w:rsidRDefault="007D5320" w:rsidP="00E55816">
            <w:pPr>
              <w:pStyle w:val="Title1"/>
            </w:pPr>
            <w:r>
              <w:t>Proposals for the work of the conference</w:t>
            </w:r>
          </w:p>
        </w:tc>
      </w:tr>
      <w:tr w:rsidR="00E55816" w:rsidRPr="00C324A8" w14:paraId="3C3AF67C" w14:textId="77777777" w:rsidTr="00025864">
        <w:trPr>
          <w:cantSplit/>
          <w:trHeight w:val="23"/>
        </w:trPr>
        <w:tc>
          <w:tcPr>
            <w:tcW w:w="10031" w:type="dxa"/>
            <w:gridSpan w:val="4"/>
            <w:shd w:val="clear" w:color="auto" w:fill="auto"/>
          </w:tcPr>
          <w:p w14:paraId="020606AE" w14:textId="77777777" w:rsidR="00E55816" w:rsidRDefault="00E55816" w:rsidP="00E55816">
            <w:pPr>
              <w:pStyle w:val="Title2"/>
            </w:pPr>
          </w:p>
        </w:tc>
      </w:tr>
      <w:tr w:rsidR="00A538A6" w:rsidRPr="00C324A8" w14:paraId="7CAE9F70" w14:textId="77777777" w:rsidTr="00025864">
        <w:trPr>
          <w:cantSplit/>
          <w:trHeight w:val="23"/>
        </w:trPr>
        <w:tc>
          <w:tcPr>
            <w:tcW w:w="10031" w:type="dxa"/>
            <w:gridSpan w:val="4"/>
            <w:shd w:val="clear" w:color="auto" w:fill="auto"/>
          </w:tcPr>
          <w:p w14:paraId="3D0ED282" w14:textId="77777777" w:rsidR="00A538A6" w:rsidRDefault="004B13CB" w:rsidP="004B13CB">
            <w:pPr>
              <w:pStyle w:val="Agendaitem"/>
            </w:pPr>
            <w:r>
              <w:t xml:space="preserve">Agenda </w:t>
            </w:r>
            <w:proofErr w:type="spellStart"/>
            <w:r>
              <w:t>item</w:t>
            </w:r>
            <w:proofErr w:type="spellEnd"/>
            <w:r>
              <w:t xml:space="preserve"> 4</w:t>
            </w:r>
          </w:p>
        </w:tc>
      </w:tr>
    </w:tbl>
    <w:bookmarkEnd w:id="4"/>
    <w:bookmarkEnd w:id="5"/>
    <w:p w14:paraId="52278033" w14:textId="77777777" w:rsidR="00187BD9" w:rsidRPr="009419C6" w:rsidRDefault="00DD31CC" w:rsidP="009419C6">
      <w:r w:rsidRPr="009419C6">
        <w:t>4</w:t>
      </w:r>
      <w:r w:rsidRPr="009419C6">
        <w:tab/>
        <w:t>in accordance with Resolution </w:t>
      </w:r>
      <w:r w:rsidRPr="009419C6">
        <w:rPr>
          <w:b/>
          <w:bCs/>
        </w:rPr>
        <w:t>95 (Rev.WRC</w:t>
      </w:r>
      <w:r w:rsidRPr="009419C6">
        <w:rPr>
          <w:b/>
          <w:bCs/>
        </w:rPr>
        <w:noBreakHyphen/>
        <w:t>19)</w:t>
      </w:r>
      <w:r w:rsidRPr="009419C6">
        <w:t>, to review the Resolutions and Recommendations of previous conferences with a view to their possible revision, replacement or abrogation;</w:t>
      </w:r>
    </w:p>
    <w:p w14:paraId="21ED7838" w14:textId="0A39D593" w:rsidR="00155213" w:rsidRDefault="00E5789F" w:rsidP="00E5789F">
      <w:pPr>
        <w:pStyle w:val="Part1"/>
        <w:tabs>
          <w:tab w:val="clear" w:pos="4820"/>
          <w:tab w:val="center" w:pos="4819"/>
          <w:tab w:val="left" w:pos="8660"/>
        </w:tabs>
        <w:jc w:val="left"/>
      </w:pPr>
      <w:r>
        <w:tab/>
      </w:r>
      <w:r w:rsidR="00155213" w:rsidRPr="009C11A2">
        <w:t xml:space="preserve">Part </w:t>
      </w:r>
      <w:r w:rsidR="00155213">
        <w:t>1</w:t>
      </w:r>
      <w:r w:rsidR="00155213" w:rsidRPr="009C11A2">
        <w:t xml:space="preserve">: </w:t>
      </w:r>
      <w:r w:rsidR="00155213">
        <w:t>Revision of Resolution 804 (Rev.WRC-19)</w:t>
      </w:r>
      <w:r>
        <w:tab/>
      </w:r>
    </w:p>
    <w:p w14:paraId="2E29CB52" w14:textId="77777777" w:rsidR="00155213" w:rsidRPr="00C35231" w:rsidRDefault="00155213" w:rsidP="00155213">
      <w:pPr>
        <w:pStyle w:val="Headingb"/>
        <w:rPr>
          <w:lang w:val="en-US"/>
        </w:rPr>
      </w:pPr>
      <w:r w:rsidRPr="00C35231">
        <w:rPr>
          <w:lang w:val="en-US"/>
        </w:rPr>
        <w:t>Introduction</w:t>
      </w:r>
    </w:p>
    <w:p w14:paraId="1CF7813F" w14:textId="470D5CC3" w:rsidR="00155213" w:rsidRPr="00155213" w:rsidRDefault="00155213" w:rsidP="00155213">
      <w:pPr>
        <w:rPr>
          <w:iCs/>
        </w:rPr>
      </w:pPr>
      <w:r w:rsidRPr="00155213">
        <w:rPr>
          <w:iCs/>
        </w:rPr>
        <w:t xml:space="preserve">CEPT supports the adoption by WRC-23 of a guidance for the development of new Resolutions associated with related WRC agenda items. Such guidance is proposed to be provided as a new Annex to Resolution </w:t>
      </w:r>
      <w:r w:rsidRPr="00155213">
        <w:rPr>
          <w:b/>
          <w:bCs/>
          <w:iCs/>
        </w:rPr>
        <w:t xml:space="preserve">804 (Rev.WRC-19) </w:t>
      </w:r>
      <w:r w:rsidRPr="00155213">
        <w:rPr>
          <w:iCs/>
        </w:rPr>
        <w:t xml:space="preserve">on principles for establishing agendas for </w:t>
      </w:r>
      <w:r>
        <w:rPr>
          <w:iCs/>
        </w:rPr>
        <w:t>W</w:t>
      </w:r>
      <w:r w:rsidRPr="00155213">
        <w:rPr>
          <w:iCs/>
        </w:rPr>
        <w:t xml:space="preserve">orld </w:t>
      </w:r>
      <w:r>
        <w:rPr>
          <w:iCs/>
        </w:rPr>
        <w:t>R</w:t>
      </w:r>
      <w:r w:rsidRPr="00155213">
        <w:rPr>
          <w:iCs/>
        </w:rPr>
        <w:t xml:space="preserve">adiocommunication </w:t>
      </w:r>
      <w:r>
        <w:rPr>
          <w:iCs/>
        </w:rPr>
        <w:t>C</w:t>
      </w:r>
      <w:r w:rsidRPr="00155213">
        <w:rPr>
          <w:iCs/>
        </w:rPr>
        <w:t>onferences.</w:t>
      </w:r>
    </w:p>
    <w:p w14:paraId="5E261E5C" w14:textId="7B619482" w:rsidR="00155213" w:rsidRPr="00155213" w:rsidRDefault="00155213" w:rsidP="00155213">
      <w:pPr>
        <w:rPr>
          <w:iCs/>
        </w:rPr>
      </w:pPr>
      <w:r w:rsidRPr="00155213">
        <w:rPr>
          <w:iCs/>
        </w:rPr>
        <w:t xml:space="preserve">A Guidance for the development of WRC </w:t>
      </w:r>
      <w:r>
        <w:rPr>
          <w:iCs/>
        </w:rPr>
        <w:t>agenda item</w:t>
      </w:r>
      <w:r w:rsidRPr="00155213">
        <w:rPr>
          <w:iCs/>
        </w:rPr>
        <w:t xml:space="preserve"> Resolutions would offer several benefits to the ITU </w:t>
      </w:r>
      <w:r w:rsidR="00125DAE">
        <w:rPr>
          <w:iCs/>
        </w:rPr>
        <w:t>M</w:t>
      </w:r>
      <w:r w:rsidRPr="00155213">
        <w:rPr>
          <w:iCs/>
        </w:rPr>
        <w:t>ember</w:t>
      </w:r>
      <w:r w:rsidR="00125DAE">
        <w:rPr>
          <w:iCs/>
        </w:rPr>
        <w:t>ship</w:t>
      </w:r>
      <w:r w:rsidRPr="00155213">
        <w:rPr>
          <w:iCs/>
        </w:rPr>
        <w:t>:</w:t>
      </w:r>
    </w:p>
    <w:p w14:paraId="1D58286E" w14:textId="10775122" w:rsidR="00155213" w:rsidRDefault="00155213" w:rsidP="00155213">
      <w:pPr>
        <w:pStyle w:val="enumlev1"/>
        <w:numPr>
          <w:ilvl w:val="0"/>
          <w:numId w:val="3"/>
        </w:numPr>
      </w:pPr>
      <w:r w:rsidRPr="00155213">
        <w:t xml:space="preserve">Developing Resolutions for WRC </w:t>
      </w:r>
      <w:r w:rsidR="00125DAE">
        <w:t>agenda items</w:t>
      </w:r>
      <w:r w:rsidRPr="00155213">
        <w:t xml:space="preserve"> following a guidance will</w:t>
      </w:r>
    </w:p>
    <w:p w14:paraId="1E399B45" w14:textId="4C703D06" w:rsidR="00125DAE" w:rsidRDefault="00125DAE" w:rsidP="00125DAE">
      <w:pPr>
        <w:pStyle w:val="Paragraphedeliste"/>
        <w:numPr>
          <w:ilvl w:val="1"/>
          <w:numId w:val="4"/>
        </w:numPr>
        <w:jc w:val="both"/>
      </w:pPr>
      <w:r w:rsidRPr="000F5619">
        <w:t xml:space="preserve">focus the work, </w:t>
      </w:r>
      <w:r>
        <w:t xml:space="preserve">avoid </w:t>
      </w:r>
      <w:r w:rsidRPr="000F5619">
        <w:t>lengthy discussion</w:t>
      </w:r>
      <w:r>
        <w:t>s</w:t>
      </w:r>
      <w:r w:rsidRPr="000F5619">
        <w:t xml:space="preserve"> on the structure of </w:t>
      </w:r>
      <w:r>
        <w:t xml:space="preserve">WRC agenda item </w:t>
      </w:r>
      <w:r w:rsidRPr="000F5619">
        <w:t>Resolutions</w:t>
      </w:r>
      <w:r>
        <w:t>,</w:t>
      </w:r>
    </w:p>
    <w:p w14:paraId="560028E3" w14:textId="5D78D934" w:rsidR="00155213" w:rsidRPr="00155213" w:rsidRDefault="00155213" w:rsidP="00125DAE">
      <w:pPr>
        <w:pStyle w:val="Paragraphedeliste"/>
        <w:numPr>
          <w:ilvl w:val="1"/>
          <w:numId w:val="4"/>
        </w:numPr>
        <w:jc w:val="both"/>
        <w:rPr>
          <w:iCs/>
        </w:rPr>
      </w:pPr>
      <w:r w:rsidRPr="00155213">
        <w:rPr>
          <w:iCs/>
        </w:rPr>
        <w:t>help identifying key elements and include them in the relevant part of the Resolution</w:t>
      </w:r>
      <w:r w:rsidR="00125DAE">
        <w:rPr>
          <w:iCs/>
        </w:rPr>
        <w:t>s</w:t>
      </w:r>
      <w:r w:rsidRPr="00155213">
        <w:rPr>
          <w:iCs/>
        </w:rPr>
        <w:t>,</w:t>
      </w:r>
    </w:p>
    <w:p w14:paraId="5F2D6A6C" w14:textId="25CF2C21" w:rsidR="00155213" w:rsidRPr="00155213" w:rsidRDefault="00155213" w:rsidP="00125DAE">
      <w:pPr>
        <w:pStyle w:val="Paragraphedeliste"/>
        <w:numPr>
          <w:ilvl w:val="1"/>
          <w:numId w:val="4"/>
        </w:numPr>
        <w:jc w:val="both"/>
        <w:rPr>
          <w:iCs/>
        </w:rPr>
      </w:pPr>
      <w:r w:rsidRPr="00155213">
        <w:rPr>
          <w:iCs/>
        </w:rPr>
        <w:t xml:space="preserve">facilitate broader understanding of a proposed WRC </w:t>
      </w:r>
      <w:r w:rsidR="00125DAE">
        <w:rPr>
          <w:iCs/>
        </w:rPr>
        <w:t>agenda item</w:t>
      </w:r>
      <w:r w:rsidRPr="00155213">
        <w:rPr>
          <w:iCs/>
        </w:rPr>
        <w:t xml:space="preserve"> submitted for adoption under </w:t>
      </w:r>
      <w:r w:rsidR="00125DAE">
        <w:rPr>
          <w:iCs/>
        </w:rPr>
        <w:t>agenda item</w:t>
      </w:r>
      <w:r w:rsidRPr="00155213">
        <w:rPr>
          <w:iCs/>
        </w:rPr>
        <w:t xml:space="preserve"> 10</w:t>
      </w:r>
      <w:r w:rsidR="00125DAE">
        <w:rPr>
          <w:iCs/>
        </w:rPr>
        <w:t>.</w:t>
      </w:r>
    </w:p>
    <w:p w14:paraId="6C58A8E4" w14:textId="35305A25" w:rsidR="00155213" w:rsidRPr="00125DAE" w:rsidRDefault="00155213" w:rsidP="00125DAE">
      <w:pPr>
        <w:pStyle w:val="enumlev1"/>
        <w:numPr>
          <w:ilvl w:val="0"/>
          <w:numId w:val="3"/>
        </w:numPr>
      </w:pPr>
      <w:r w:rsidRPr="00125DAE">
        <w:t xml:space="preserve">Resolutions for WRC </w:t>
      </w:r>
      <w:r w:rsidR="00125DAE">
        <w:t>agenda items</w:t>
      </w:r>
      <w:r w:rsidRPr="00125DAE">
        <w:t xml:space="preserve"> will have a common structure which will enhance the chance for:</w:t>
      </w:r>
    </w:p>
    <w:p w14:paraId="2054361B" w14:textId="7B630378" w:rsidR="00155213" w:rsidRPr="00125DAE" w:rsidRDefault="00155213" w:rsidP="00125DAE">
      <w:pPr>
        <w:pStyle w:val="Paragraphedeliste"/>
        <w:numPr>
          <w:ilvl w:val="1"/>
          <w:numId w:val="4"/>
        </w:numPr>
        <w:jc w:val="both"/>
      </w:pPr>
      <w:r w:rsidRPr="00125DAE">
        <w:t xml:space="preserve">a common understanding, and avoidance of ambiguity, of the tasks to be performed during the study period, </w:t>
      </w:r>
    </w:p>
    <w:p w14:paraId="59AC6646" w14:textId="46C4A432" w:rsidR="00155213" w:rsidRPr="00125DAE" w:rsidRDefault="00155213" w:rsidP="00125DAE">
      <w:pPr>
        <w:pStyle w:val="Paragraphedeliste"/>
        <w:numPr>
          <w:ilvl w:val="1"/>
          <w:numId w:val="4"/>
        </w:numPr>
        <w:jc w:val="both"/>
      </w:pPr>
      <w:r w:rsidRPr="00125DAE">
        <w:t>facilitat</w:t>
      </w:r>
      <w:r w:rsidR="00125DAE">
        <w:t>ing</w:t>
      </w:r>
      <w:r w:rsidRPr="00125DAE">
        <w:t xml:space="preserve"> consensus by focusing on the substantial issues in particular frequency bands to be investigated and some specifics of the task to be outlined</w:t>
      </w:r>
      <w:r w:rsidR="00125DAE">
        <w:t>.</w:t>
      </w:r>
    </w:p>
    <w:p w14:paraId="45DC7BAC" w14:textId="0454F731" w:rsidR="00155213" w:rsidRPr="00155213" w:rsidRDefault="00155213" w:rsidP="00155213">
      <w:pPr>
        <w:rPr>
          <w:iCs/>
        </w:rPr>
      </w:pPr>
      <w:r w:rsidRPr="00155213">
        <w:rPr>
          <w:iCs/>
        </w:rPr>
        <w:lastRenderedPageBreak/>
        <w:t xml:space="preserve">When developing this guidance, CEPT considered that a clear and concise approach is essential so as to maximize chances for the guidance to gain broad acceptance from the ITU </w:t>
      </w:r>
      <w:r w:rsidR="00125DAE">
        <w:rPr>
          <w:iCs/>
        </w:rPr>
        <w:t>M</w:t>
      </w:r>
      <w:r w:rsidRPr="00155213">
        <w:rPr>
          <w:iCs/>
        </w:rPr>
        <w:t xml:space="preserve">embership. </w:t>
      </w:r>
      <w:r w:rsidR="00125DAE">
        <w:rPr>
          <w:iCs/>
        </w:rPr>
        <w:t>F</w:t>
      </w:r>
      <w:r w:rsidRPr="00155213">
        <w:rPr>
          <w:iCs/>
        </w:rPr>
        <w:t>or this proposed guidance</w:t>
      </w:r>
      <w:r w:rsidR="00125DAE">
        <w:rPr>
          <w:iCs/>
        </w:rPr>
        <w:t>,</w:t>
      </w:r>
      <w:r w:rsidRPr="00155213">
        <w:rPr>
          <w:iCs/>
        </w:rPr>
        <w:t xml:space="preserve"> </w:t>
      </w:r>
      <w:r w:rsidR="00125DAE" w:rsidRPr="00155213">
        <w:rPr>
          <w:iCs/>
        </w:rPr>
        <w:t xml:space="preserve">CEPT assumed </w:t>
      </w:r>
      <w:r w:rsidRPr="00155213">
        <w:rPr>
          <w:iCs/>
        </w:rPr>
        <w:t xml:space="preserve">the general matter of a newcomer to be introduced in a band with an existing allocation situation. Limited "options" are suggested in the guidance, with the understanding that when developing a Resolution for </w:t>
      </w:r>
      <w:r w:rsidR="00386AE7">
        <w:rPr>
          <w:iCs/>
        </w:rPr>
        <w:t xml:space="preserve">a </w:t>
      </w:r>
      <w:r w:rsidRPr="00155213">
        <w:rPr>
          <w:iCs/>
        </w:rPr>
        <w:t xml:space="preserve">WRC agenda item, it should still be possible for a contributing party to deviate from this guidance so as to address other situations, </w:t>
      </w:r>
      <w:proofErr w:type="gramStart"/>
      <w:r w:rsidRPr="00155213">
        <w:rPr>
          <w:iCs/>
        </w:rPr>
        <w:t>e.g.</w:t>
      </w:r>
      <w:proofErr w:type="gramEnd"/>
      <w:r w:rsidRPr="00155213">
        <w:rPr>
          <w:iCs/>
        </w:rPr>
        <w:t xml:space="preserve"> more regulatory consideration to address changes to an </w:t>
      </w:r>
      <w:r w:rsidR="00C2022D">
        <w:rPr>
          <w:iCs/>
        </w:rPr>
        <w:t>A</w:t>
      </w:r>
      <w:r w:rsidRPr="00155213">
        <w:rPr>
          <w:iCs/>
        </w:rPr>
        <w:t xml:space="preserve">ppendix </w:t>
      </w:r>
      <w:r w:rsidR="00FD3072">
        <w:rPr>
          <w:iCs/>
        </w:rPr>
        <w:t xml:space="preserve">of the Radio Regulations (RR) </w:t>
      </w:r>
      <w:r w:rsidRPr="00155213">
        <w:rPr>
          <w:iCs/>
        </w:rPr>
        <w:t>or the RR</w:t>
      </w:r>
      <w:r w:rsidR="00FD3072">
        <w:rPr>
          <w:iCs/>
        </w:rPr>
        <w:t xml:space="preserve"> itself</w:t>
      </w:r>
      <w:r w:rsidRPr="00155213">
        <w:rPr>
          <w:iCs/>
        </w:rPr>
        <w:t>, proposed new definitions etc.</w:t>
      </w:r>
    </w:p>
    <w:p w14:paraId="36815312" w14:textId="10890516" w:rsidR="00155213" w:rsidRPr="00155213" w:rsidRDefault="00155213" w:rsidP="00155213">
      <w:pPr>
        <w:rPr>
          <w:iCs/>
        </w:rPr>
      </w:pPr>
      <w:r w:rsidRPr="00155213">
        <w:rPr>
          <w:iCs/>
        </w:rPr>
        <w:t xml:space="preserve">Among specific matters of interest, CEPT considers that it should not be attempted to list in related Resolutions all existing services that may be affected by a WRC </w:t>
      </w:r>
      <w:r w:rsidR="00C2022D">
        <w:rPr>
          <w:iCs/>
        </w:rPr>
        <w:t>agenda item,</w:t>
      </w:r>
      <w:r w:rsidRPr="00155213">
        <w:rPr>
          <w:iCs/>
        </w:rPr>
        <w:t xml:space="preserve"> as this essentially requires to duplicate provisions from the </w:t>
      </w:r>
      <w:r w:rsidR="00FD3072">
        <w:rPr>
          <w:iCs/>
        </w:rPr>
        <w:t>RR</w:t>
      </w:r>
      <w:r w:rsidRPr="00155213">
        <w:rPr>
          <w:iCs/>
        </w:rPr>
        <w:t>, whereas the RR applies by themselves.</w:t>
      </w:r>
    </w:p>
    <w:p w14:paraId="1A5CAE5C" w14:textId="63BC16E9" w:rsidR="00155213" w:rsidRPr="00155213" w:rsidRDefault="00155213" w:rsidP="00155213">
      <w:pPr>
        <w:rPr>
          <w:iCs/>
        </w:rPr>
      </w:pPr>
      <w:r w:rsidRPr="00155213">
        <w:rPr>
          <w:iCs/>
        </w:rPr>
        <w:t>The preamble part (</w:t>
      </w:r>
      <w:r w:rsidRPr="00C2022D">
        <w:rPr>
          <w:i/>
        </w:rPr>
        <w:t>considering</w:t>
      </w:r>
      <w:r w:rsidRPr="00155213">
        <w:rPr>
          <w:iCs/>
        </w:rPr>
        <w:t xml:space="preserve">, </w:t>
      </w:r>
      <w:r w:rsidRPr="00C2022D">
        <w:rPr>
          <w:i/>
        </w:rPr>
        <w:t>noting</w:t>
      </w:r>
      <w:r w:rsidRPr="00155213">
        <w:rPr>
          <w:iCs/>
        </w:rPr>
        <w:t xml:space="preserve">, </w:t>
      </w:r>
      <w:r w:rsidRPr="00C2022D">
        <w:rPr>
          <w:i/>
        </w:rPr>
        <w:t>recognizing</w:t>
      </w:r>
      <w:r w:rsidRPr="00155213">
        <w:rPr>
          <w:iCs/>
        </w:rPr>
        <w:t xml:space="preserve">) of a </w:t>
      </w:r>
      <w:r w:rsidR="00C2022D">
        <w:rPr>
          <w:iCs/>
        </w:rPr>
        <w:t>R</w:t>
      </w:r>
      <w:r w:rsidRPr="00155213">
        <w:rPr>
          <w:iCs/>
        </w:rPr>
        <w:t>esolution provides background information and relevant references. The operative part (</w:t>
      </w:r>
      <w:r w:rsidRPr="00C2022D">
        <w:rPr>
          <w:i/>
        </w:rPr>
        <w:t>resolves</w:t>
      </w:r>
      <w:r w:rsidRPr="00155213">
        <w:rPr>
          <w:iCs/>
        </w:rPr>
        <w:t xml:space="preserve">, </w:t>
      </w:r>
      <w:r w:rsidRPr="00C2022D">
        <w:rPr>
          <w:i/>
        </w:rPr>
        <w:t>instructs</w:t>
      </w:r>
      <w:r w:rsidRPr="00155213">
        <w:rPr>
          <w:iCs/>
        </w:rPr>
        <w:t xml:space="preserve">, </w:t>
      </w:r>
      <w:r w:rsidRPr="00C2022D">
        <w:rPr>
          <w:i/>
        </w:rPr>
        <w:t>invites</w:t>
      </w:r>
      <w:r w:rsidRPr="00155213">
        <w:rPr>
          <w:iCs/>
        </w:rPr>
        <w:t xml:space="preserve">) contains the information on actions to be taken. </w:t>
      </w:r>
    </w:p>
    <w:p w14:paraId="7099CA93" w14:textId="77777777" w:rsidR="00155213" w:rsidRPr="00155213" w:rsidRDefault="00155213" w:rsidP="00155213">
      <w:pPr>
        <w:rPr>
          <w:iCs/>
        </w:rPr>
      </w:pPr>
      <w:r w:rsidRPr="00155213">
        <w:rPr>
          <w:iCs/>
        </w:rPr>
        <w:t xml:space="preserve">More specifically, the purpose of the preamble part under proposed model is given as follows: </w:t>
      </w:r>
    </w:p>
    <w:p w14:paraId="53F2E1F7" w14:textId="41C7D54A" w:rsidR="00125DAE" w:rsidRDefault="00155213" w:rsidP="00155213">
      <w:pPr>
        <w:pStyle w:val="Paragraphedeliste"/>
        <w:numPr>
          <w:ilvl w:val="0"/>
          <w:numId w:val="4"/>
        </w:numPr>
        <w:rPr>
          <w:iCs/>
        </w:rPr>
      </w:pPr>
      <w:r w:rsidRPr="00C2022D">
        <w:rPr>
          <w:i/>
        </w:rPr>
        <w:t>considering</w:t>
      </w:r>
      <w:r w:rsidRPr="00125DAE">
        <w:rPr>
          <w:iCs/>
        </w:rPr>
        <w:t>: to qualify the demand under consideration</w:t>
      </w:r>
      <w:r w:rsidR="00C2022D">
        <w:rPr>
          <w:iCs/>
        </w:rPr>
        <w:t>,</w:t>
      </w:r>
    </w:p>
    <w:p w14:paraId="349EBBEA" w14:textId="6F2B3FE6" w:rsidR="00125DAE" w:rsidRDefault="00155213" w:rsidP="00155213">
      <w:pPr>
        <w:pStyle w:val="Paragraphedeliste"/>
        <w:numPr>
          <w:ilvl w:val="0"/>
          <w:numId w:val="4"/>
        </w:numPr>
        <w:rPr>
          <w:iCs/>
        </w:rPr>
      </w:pPr>
      <w:r w:rsidRPr="00C2022D">
        <w:rPr>
          <w:i/>
        </w:rPr>
        <w:t>noting</w:t>
      </w:r>
      <w:r w:rsidRPr="00125DAE">
        <w:rPr>
          <w:iCs/>
        </w:rPr>
        <w:t xml:space="preserve">: to provide factual ITU regulatory information of relevance </w:t>
      </w:r>
      <w:r w:rsidR="00C2022D">
        <w:rPr>
          <w:iCs/>
        </w:rPr>
        <w:t>for</w:t>
      </w:r>
      <w:r w:rsidRPr="00125DAE">
        <w:rPr>
          <w:iCs/>
        </w:rPr>
        <w:t xml:space="preserve"> the topic</w:t>
      </w:r>
      <w:r w:rsidR="00664AAC">
        <w:rPr>
          <w:iCs/>
        </w:rPr>
        <w:t>,</w:t>
      </w:r>
    </w:p>
    <w:p w14:paraId="6ABC29E8" w14:textId="541E9749" w:rsidR="00155213" w:rsidRPr="00125DAE" w:rsidRDefault="00155213" w:rsidP="00155213">
      <w:pPr>
        <w:pStyle w:val="Paragraphedeliste"/>
        <w:numPr>
          <w:ilvl w:val="0"/>
          <w:numId w:val="4"/>
        </w:numPr>
        <w:rPr>
          <w:iCs/>
        </w:rPr>
      </w:pPr>
      <w:r w:rsidRPr="00C2022D">
        <w:rPr>
          <w:i/>
        </w:rPr>
        <w:t>recognizing</w:t>
      </w:r>
      <w:r w:rsidRPr="00125DAE">
        <w:rPr>
          <w:iCs/>
        </w:rPr>
        <w:t>: to set a framework for studies/future use, through recognizing some assumptions or objectives (e.g. achieve protection of…) for the studies to be performed by the ITU-R.</w:t>
      </w:r>
    </w:p>
    <w:p w14:paraId="0B32A402" w14:textId="77777777" w:rsidR="00C2022D" w:rsidRDefault="00155213" w:rsidP="00155213">
      <w:pPr>
        <w:rPr>
          <w:iCs/>
        </w:rPr>
      </w:pPr>
      <w:r w:rsidRPr="00155213">
        <w:rPr>
          <w:iCs/>
        </w:rPr>
        <w:t xml:space="preserve">For the </w:t>
      </w:r>
      <w:r w:rsidRPr="00C2022D">
        <w:rPr>
          <w:i/>
        </w:rPr>
        <w:t>resolves to invite ITU-R to complete in time for the subsequent WRC</w:t>
      </w:r>
      <w:r w:rsidRPr="00155213">
        <w:rPr>
          <w:iCs/>
        </w:rPr>
        <w:t>, some standard language is proposed so as to qualify the invitation towards ITU-R to perform studies</w:t>
      </w:r>
      <w:r w:rsidR="00C2022D">
        <w:rPr>
          <w:iCs/>
        </w:rPr>
        <w:t>:</w:t>
      </w:r>
    </w:p>
    <w:p w14:paraId="05318589" w14:textId="6A1E8548" w:rsidR="00C2022D" w:rsidRPr="00C2022D" w:rsidRDefault="00155213" w:rsidP="00C2022D">
      <w:pPr>
        <w:pStyle w:val="enumlev1"/>
        <w:numPr>
          <w:ilvl w:val="0"/>
          <w:numId w:val="5"/>
        </w:numPr>
      </w:pPr>
      <w:r w:rsidRPr="00C2022D">
        <w:t>on spectrum requirements</w:t>
      </w:r>
      <w:r w:rsidR="00C2022D" w:rsidRPr="00C2022D">
        <w:t>, and</w:t>
      </w:r>
    </w:p>
    <w:p w14:paraId="4FA092DB" w14:textId="6D140DCF" w:rsidR="00155213" w:rsidRPr="00C2022D" w:rsidRDefault="00155213" w:rsidP="00C2022D">
      <w:pPr>
        <w:pStyle w:val="enumlev1"/>
        <w:numPr>
          <w:ilvl w:val="0"/>
          <w:numId w:val="5"/>
        </w:numPr>
      </w:pPr>
      <w:r w:rsidRPr="00C2022D">
        <w:t xml:space="preserve">sharing and compatibility studies (to be adapted to the specific context). </w:t>
      </w:r>
    </w:p>
    <w:p w14:paraId="5E2EB2C6" w14:textId="77777777" w:rsidR="00155213" w:rsidRPr="00155213" w:rsidRDefault="00155213" w:rsidP="00155213">
      <w:pPr>
        <w:rPr>
          <w:iCs/>
        </w:rPr>
      </w:pPr>
      <w:r w:rsidRPr="00155213">
        <w:rPr>
          <w:iCs/>
        </w:rPr>
        <w:t xml:space="preserve">Finally, in the section relating to the </w:t>
      </w:r>
      <w:r w:rsidRPr="00C2022D">
        <w:rPr>
          <w:i/>
        </w:rPr>
        <w:t>resolves to invite the subsequent WRC</w:t>
      </w:r>
      <w:r w:rsidRPr="00155213">
        <w:rPr>
          <w:iCs/>
        </w:rPr>
        <w:t>, the proposed guidance (model) recommends to express the desired objective of the relevant agenda item in concise and unambiguous wording and that the same wording shall be used in the corresponding section of the Resolution containing the agenda of WRC.</w:t>
      </w:r>
    </w:p>
    <w:p w14:paraId="29EF1791" w14:textId="77777777" w:rsidR="00155213" w:rsidRPr="002F02E9" w:rsidRDefault="00155213" w:rsidP="00155213">
      <w:pPr>
        <w:pStyle w:val="Headingb"/>
        <w:rPr>
          <w:lang w:val="en-US"/>
          <w:rPrChange w:id="6" w:author="OFCOM" w:date="2023-05-25T11:51:00Z">
            <w:rPr/>
          </w:rPrChange>
        </w:rPr>
      </w:pPr>
      <w:r w:rsidRPr="002F02E9">
        <w:rPr>
          <w:lang w:val="en-US"/>
          <w:rPrChange w:id="7" w:author="OFCOM" w:date="2023-05-25T11:51:00Z">
            <w:rPr/>
          </w:rPrChange>
        </w:rPr>
        <w:t>Proposals</w:t>
      </w:r>
    </w:p>
    <w:p w14:paraId="295F0FD2" w14:textId="77777777" w:rsidR="00187BD9" w:rsidRPr="002F02E9" w:rsidRDefault="00187BD9" w:rsidP="00187BD9">
      <w:pPr>
        <w:tabs>
          <w:tab w:val="clear" w:pos="1134"/>
          <w:tab w:val="clear" w:pos="1871"/>
          <w:tab w:val="clear" w:pos="2268"/>
        </w:tabs>
        <w:overflowPunct/>
        <w:autoSpaceDE/>
        <w:autoSpaceDN/>
        <w:adjustRightInd/>
        <w:spacing w:before="0"/>
        <w:textAlignment w:val="auto"/>
        <w:rPr>
          <w:lang w:val="en-US"/>
          <w:rPrChange w:id="8" w:author="OFCOM" w:date="2023-05-25T11:51:00Z">
            <w:rPr>
              <w:lang w:val="fr-CH"/>
            </w:rPr>
          </w:rPrChange>
        </w:rPr>
      </w:pPr>
      <w:r w:rsidRPr="002F02E9">
        <w:rPr>
          <w:lang w:val="en-US"/>
          <w:rPrChange w:id="9" w:author="OFCOM" w:date="2023-05-25T11:51:00Z">
            <w:rPr>
              <w:lang w:val="fr-CH"/>
            </w:rPr>
          </w:rPrChange>
        </w:rPr>
        <w:br w:type="page"/>
      </w:r>
    </w:p>
    <w:p w14:paraId="3EEEA150" w14:textId="389E543B" w:rsidR="006D3F4F" w:rsidRDefault="00DD31CC">
      <w:pPr>
        <w:pStyle w:val="Proposal"/>
      </w:pPr>
      <w:r>
        <w:lastRenderedPageBreak/>
        <w:t>MOD</w:t>
      </w:r>
      <w:r>
        <w:tab/>
        <w:t>EUR/</w:t>
      </w:r>
      <w:r w:rsidR="00155213">
        <w:t>XXXX</w:t>
      </w:r>
      <w:r>
        <w:t>A21</w:t>
      </w:r>
      <w:r w:rsidR="00155213">
        <w:t>A1</w:t>
      </w:r>
      <w:r>
        <w:t>/1</w:t>
      </w:r>
    </w:p>
    <w:p w14:paraId="63AF527A" w14:textId="2A792D1D" w:rsidR="00BF35C1" w:rsidRDefault="00DD31CC" w:rsidP="00BF35C1">
      <w:pPr>
        <w:pStyle w:val="ResNo"/>
      </w:pPr>
      <w:bookmarkStart w:id="10" w:name="_Toc39649635"/>
      <w:r>
        <w:t xml:space="preserve">RESOLUTION </w:t>
      </w:r>
      <w:r>
        <w:rPr>
          <w:rStyle w:val="href"/>
        </w:rPr>
        <w:t>804</w:t>
      </w:r>
      <w:r>
        <w:t xml:space="preserve"> (REV.WRC</w:t>
      </w:r>
      <w:r>
        <w:noBreakHyphen/>
      </w:r>
      <w:del w:id="11" w:author="CEPT" w:date="2023-05-04T16:04:00Z">
        <w:r w:rsidDel="00C2022D">
          <w:delText>19</w:delText>
        </w:r>
      </w:del>
      <w:ins w:id="12" w:author="CEPT" w:date="2023-05-04T16:04:00Z">
        <w:r w:rsidR="00C2022D">
          <w:t>23</w:t>
        </w:r>
      </w:ins>
      <w:r>
        <w:t>)</w:t>
      </w:r>
      <w:bookmarkEnd w:id="10"/>
    </w:p>
    <w:p w14:paraId="57FBF90C" w14:textId="77777777" w:rsidR="00BF35C1" w:rsidRDefault="00DD31CC" w:rsidP="00BF35C1">
      <w:pPr>
        <w:pStyle w:val="Restitle"/>
      </w:pPr>
      <w:bookmarkStart w:id="13" w:name="_Toc35789439"/>
      <w:bookmarkStart w:id="14" w:name="_Toc35857136"/>
      <w:bookmarkStart w:id="15" w:name="_Toc35877771"/>
      <w:bookmarkStart w:id="16" w:name="_Toc35963715"/>
      <w:bookmarkStart w:id="17" w:name="_Toc39649636"/>
      <w:r>
        <w:t>Principles for establishing agendas for world radiocommunication conferences</w:t>
      </w:r>
      <w:bookmarkEnd w:id="13"/>
      <w:bookmarkEnd w:id="14"/>
      <w:bookmarkEnd w:id="15"/>
      <w:bookmarkEnd w:id="16"/>
      <w:bookmarkEnd w:id="17"/>
    </w:p>
    <w:p w14:paraId="788E1C52" w14:textId="7B4BAF36" w:rsidR="00BF35C1" w:rsidRDefault="00DD31CC" w:rsidP="00BF35C1">
      <w:pPr>
        <w:pStyle w:val="Normalaftertitle"/>
      </w:pPr>
      <w:r>
        <w:t>The World Radiocommunication Conference (</w:t>
      </w:r>
      <w:del w:id="18" w:author="CEPT" w:date="2023-05-04T16:04:00Z">
        <w:r w:rsidDel="00C2022D">
          <w:delText>Sharm el-Sheikh</w:delText>
        </w:r>
      </w:del>
      <w:ins w:id="19" w:author="CEPT" w:date="2023-05-04T16:04:00Z">
        <w:r w:rsidR="00C2022D">
          <w:t>Dubai</w:t>
        </w:r>
      </w:ins>
      <w:r>
        <w:t xml:space="preserve">, </w:t>
      </w:r>
      <w:del w:id="20" w:author="CEPT" w:date="2023-05-04T16:04:00Z">
        <w:r w:rsidDel="00C2022D">
          <w:delText>2019</w:delText>
        </w:r>
      </w:del>
      <w:ins w:id="21" w:author="CEPT" w:date="2023-05-04T16:04:00Z">
        <w:r w:rsidR="00C2022D">
          <w:t>2023</w:t>
        </w:r>
      </w:ins>
      <w:r>
        <w:t>),</w:t>
      </w:r>
    </w:p>
    <w:p w14:paraId="663379E8" w14:textId="0D7848B6" w:rsidR="00BF35C1" w:rsidRDefault="00C2022D" w:rsidP="00BF35C1">
      <w:r>
        <w:t>…</w:t>
      </w:r>
    </w:p>
    <w:p w14:paraId="5FD8ABEB" w14:textId="77777777" w:rsidR="00BF35C1" w:rsidRDefault="00DD31CC" w:rsidP="00BF35C1">
      <w:pPr>
        <w:pStyle w:val="Call"/>
      </w:pPr>
      <w:r>
        <w:t>invites administrations</w:t>
      </w:r>
    </w:p>
    <w:p w14:paraId="16E483BC" w14:textId="77777777" w:rsidR="00C2022D" w:rsidRDefault="00DD31CC" w:rsidP="00BF35C1">
      <w:pPr>
        <w:rPr>
          <w:ins w:id="22" w:author="CEPT" w:date="2023-05-04T16:05:00Z"/>
        </w:rPr>
      </w:pPr>
      <w:r>
        <w:t>1</w:t>
      </w:r>
      <w:r>
        <w:tab/>
      </w:r>
      <w:ins w:id="23" w:author="CEPT" w:date="2023-05-04T16:05:00Z">
        <w:r w:rsidR="00C2022D" w:rsidRPr="000357BB">
          <w:t>to use the guidance in Annex 2 to this Resolution when developing a Resolution related to an agenda item of future WRCs;</w:t>
        </w:r>
      </w:ins>
    </w:p>
    <w:p w14:paraId="16485321" w14:textId="6BAC0E66" w:rsidR="00BF35C1" w:rsidRDefault="00C2022D" w:rsidP="00BF35C1">
      <w:ins w:id="24" w:author="CEPT" w:date="2023-05-04T16:06:00Z">
        <w:r>
          <w:t>2</w:t>
        </w:r>
        <w:r>
          <w:tab/>
        </w:r>
      </w:ins>
      <w:r w:rsidR="00DD31CC">
        <w:t>to use the template in Annex </w:t>
      </w:r>
      <w:del w:id="25" w:author="CEPT" w:date="2023-05-04T16:06:00Z">
        <w:r w:rsidR="00DD31CC" w:rsidDel="00C2022D">
          <w:delText xml:space="preserve">2 </w:delText>
        </w:r>
      </w:del>
      <w:ins w:id="26" w:author="CEPT" w:date="2023-05-04T16:06:00Z">
        <w:r>
          <w:t xml:space="preserve">3 </w:t>
        </w:r>
      </w:ins>
      <w:r w:rsidR="00DD31CC">
        <w:t>to this Resolution in proposing agenda items for WRCs;</w:t>
      </w:r>
    </w:p>
    <w:p w14:paraId="6FA9DD05" w14:textId="358FCF62" w:rsidR="00BF35C1" w:rsidRDefault="00DD31CC" w:rsidP="00BF35C1">
      <w:del w:id="27" w:author="CEPT" w:date="2023-05-04T16:06:00Z">
        <w:r w:rsidDel="00C2022D">
          <w:delText>2</w:delText>
        </w:r>
      </w:del>
      <w:ins w:id="28" w:author="CEPT" w:date="2023-05-04T16:06:00Z">
        <w:r w:rsidR="00C2022D">
          <w:t>3</w:t>
        </w:r>
      </w:ins>
      <w:r>
        <w:tab/>
        <w:t>to participate in regional activities for the preparation of future WRC agendas.</w:t>
      </w:r>
    </w:p>
    <w:p w14:paraId="62910652" w14:textId="23C7DF86" w:rsidR="00BF35C1" w:rsidRDefault="00DD31CC" w:rsidP="00BF35C1">
      <w:pPr>
        <w:pStyle w:val="AnnexNo"/>
      </w:pPr>
      <w:r>
        <w:t>ANNEX 1 TO RESOLUTION 804 (Rev.WRC</w:t>
      </w:r>
      <w:r>
        <w:noBreakHyphen/>
      </w:r>
      <w:del w:id="29" w:author="CEPT" w:date="2023-05-04T16:08:00Z">
        <w:r w:rsidDel="00C2022D">
          <w:delText>19</w:delText>
        </w:r>
      </w:del>
      <w:ins w:id="30" w:author="CEPT" w:date="2023-05-04T16:08:00Z">
        <w:r w:rsidR="00C2022D">
          <w:t>23</w:t>
        </w:r>
      </w:ins>
      <w:r>
        <w:t>)</w:t>
      </w:r>
    </w:p>
    <w:p w14:paraId="70AC5B37" w14:textId="77777777" w:rsidR="00BF35C1" w:rsidRDefault="00DD31CC" w:rsidP="00BF35C1">
      <w:pPr>
        <w:pStyle w:val="Annextitle"/>
      </w:pPr>
      <w:r>
        <w:t>Principles for establishing agendas for world radiocommunication conferences</w:t>
      </w:r>
    </w:p>
    <w:p w14:paraId="1DC5D94D" w14:textId="77777777" w:rsidR="00DD31CC" w:rsidRPr="00485639" w:rsidRDefault="00DD31CC" w:rsidP="00DD31CC">
      <w:r w:rsidRPr="00485639">
        <w:t>...</w:t>
      </w:r>
    </w:p>
    <w:p w14:paraId="4E381EB5" w14:textId="55916645" w:rsidR="00C2022D" w:rsidRDefault="00C2022D" w:rsidP="00C2022D">
      <w:pPr>
        <w:pStyle w:val="AnnexNo"/>
        <w:rPr>
          <w:ins w:id="31" w:author="CEPT" w:date="2023-05-04T16:08:00Z"/>
        </w:rPr>
      </w:pPr>
      <w:ins w:id="32" w:author="CEPT" w:date="2023-05-04T16:08:00Z">
        <w:r>
          <w:t>ANNEX 2 TO RESOLUTION 804 (Rev.WRC</w:t>
        </w:r>
        <w:r>
          <w:noBreakHyphen/>
          <w:t>23)</w:t>
        </w:r>
      </w:ins>
    </w:p>
    <w:p w14:paraId="34097E28" w14:textId="77777777" w:rsidR="00C2022D" w:rsidRPr="00485639" w:rsidRDefault="00C2022D" w:rsidP="00C2022D">
      <w:pPr>
        <w:pStyle w:val="Annextitle"/>
        <w:rPr>
          <w:ins w:id="33" w:author="CEPT" w:date="2023-05-04T16:08:00Z"/>
        </w:rPr>
      </w:pPr>
      <w:ins w:id="34" w:author="CEPT" w:date="2023-05-04T16:08:00Z">
        <w:r w:rsidRPr="00485639">
          <w:t xml:space="preserve">Guidance for the development of Resolutions </w:t>
        </w:r>
        <w:bookmarkStart w:id="35" w:name="_Hlk122353762"/>
        <w:r w:rsidRPr="00485639">
          <w:t>related to agenda items of WRCs</w:t>
        </w:r>
        <w:bookmarkEnd w:id="35"/>
      </w:ins>
    </w:p>
    <w:p w14:paraId="2B446E8A" w14:textId="77777777" w:rsidR="00C2022D" w:rsidRDefault="00C2022D" w:rsidP="00C2022D">
      <w:pPr>
        <w:rPr>
          <w:ins w:id="36" w:author="CEPT" w:date="2023-05-04T16:10:00Z"/>
        </w:rPr>
      </w:pPr>
      <w:ins w:id="37" w:author="CEPT" w:date="2023-05-04T16:10:00Z">
        <w:r>
          <w:t xml:space="preserve">A proposed Resolution related to agenda items of WRCs should contain the following sections and avoid ambiguous language. </w:t>
        </w:r>
      </w:ins>
    </w:p>
    <w:p w14:paraId="7B517C18" w14:textId="33A04890" w:rsidR="00C2022D" w:rsidRPr="00C2022D" w:rsidRDefault="00C2022D" w:rsidP="00DD31CC">
      <w:pPr>
        <w:pStyle w:val="Paragraphedeliste"/>
        <w:numPr>
          <w:ilvl w:val="0"/>
          <w:numId w:val="4"/>
        </w:numPr>
        <w:rPr>
          <w:ins w:id="38" w:author="CEPT" w:date="2023-05-04T16:10:00Z"/>
          <w:iCs/>
        </w:rPr>
      </w:pPr>
      <w:ins w:id="39" w:author="CEPT" w:date="2023-05-04T16:10:00Z">
        <w:r w:rsidRPr="00C2022D">
          <w:rPr>
            <w:iCs/>
          </w:rPr>
          <w:t>Preambles – informative part</w:t>
        </w:r>
      </w:ins>
    </w:p>
    <w:p w14:paraId="0012AE5E" w14:textId="1E8D7F27" w:rsidR="00C2022D" w:rsidRPr="00DD31CC" w:rsidRDefault="00C2022D" w:rsidP="00DD31CC">
      <w:pPr>
        <w:pStyle w:val="Paragraphedeliste"/>
        <w:numPr>
          <w:ilvl w:val="1"/>
          <w:numId w:val="4"/>
        </w:numPr>
        <w:jc w:val="both"/>
        <w:rPr>
          <w:ins w:id="40" w:author="CEPT" w:date="2023-05-04T16:10:00Z"/>
          <w:i/>
          <w:iCs/>
        </w:rPr>
      </w:pPr>
      <w:ins w:id="41" w:author="CEPT" w:date="2023-05-04T16:10:00Z">
        <w:r w:rsidRPr="00DD31CC">
          <w:rPr>
            <w:i/>
            <w:iCs/>
          </w:rPr>
          <w:t>considering</w:t>
        </w:r>
      </w:ins>
    </w:p>
    <w:p w14:paraId="67B7F32F" w14:textId="0B85FB6A" w:rsidR="00C2022D" w:rsidRPr="00DD31CC" w:rsidRDefault="00C2022D" w:rsidP="00DD31CC">
      <w:pPr>
        <w:pStyle w:val="Paragraphedeliste"/>
        <w:numPr>
          <w:ilvl w:val="1"/>
          <w:numId w:val="4"/>
        </w:numPr>
        <w:jc w:val="both"/>
        <w:rPr>
          <w:ins w:id="42" w:author="CEPT" w:date="2023-05-04T16:10:00Z"/>
          <w:i/>
          <w:iCs/>
        </w:rPr>
      </w:pPr>
      <w:ins w:id="43" w:author="CEPT" w:date="2023-05-04T16:10:00Z">
        <w:r w:rsidRPr="00DD31CC">
          <w:rPr>
            <w:i/>
            <w:iCs/>
          </w:rPr>
          <w:t>noting</w:t>
        </w:r>
      </w:ins>
    </w:p>
    <w:p w14:paraId="16F94445" w14:textId="1DD9307E" w:rsidR="00C2022D" w:rsidRPr="00DD31CC" w:rsidRDefault="00C2022D" w:rsidP="00DD31CC">
      <w:pPr>
        <w:pStyle w:val="Paragraphedeliste"/>
        <w:numPr>
          <w:ilvl w:val="1"/>
          <w:numId w:val="4"/>
        </w:numPr>
        <w:jc w:val="both"/>
        <w:rPr>
          <w:ins w:id="44" w:author="CEPT" w:date="2023-05-04T16:10:00Z"/>
          <w:i/>
          <w:iCs/>
        </w:rPr>
      </w:pPr>
      <w:ins w:id="45" w:author="CEPT" w:date="2023-05-04T16:10:00Z">
        <w:r w:rsidRPr="00DD31CC">
          <w:rPr>
            <w:i/>
            <w:iCs/>
          </w:rPr>
          <w:t>recognizing</w:t>
        </w:r>
      </w:ins>
    </w:p>
    <w:p w14:paraId="73BCC548" w14:textId="724CB9C7" w:rsidR="00C2022D" w:rsidRPr="00E02515" w:rsidRDefault="00C2022D" w:rsidP="00DD31CC">
      <w:pPr>
        <w:pStyle w:val="Paragraphedeliste"/>
        <w:numPr>
          <w:ilvl w:val="0"/>
          <w:numId w:val="4"/>
        </w:numPr>
        <w:rPr>
          <w:ins w:id="46" w:author="CEPT" w:date="2023-05-04T16:10:00Z"/>
          <w:iCs/>
        </w:rPr>
      </w:pPr>
      <w:ins w:id="47" w:author="CEPT" w:date="2023-05-04T16:10:00Z">
        <w:r w:rsidRPr="00E02515">
          <w:rPr>
            <w:iCs/>
          </w:rPr>
          <w:t>Actions/Tasks – operative part</w:t>
        </w:r>
      </w:ins>
    </w:p>
    <w:p w14:paraId="2BE96088" w14:textId="6F0D5D93" w:rsidR="00C2022D" w:rsidRPr="00DD31CC" w:rsidRDefault="00C2022D" w:rsidP="00DD31CC">
      <w:pPr>
        <w:pStyle w:val="Paragraphedeliste"/>
        <w:numPr>
          <w:ilvl w:val="1"/>
          <w:numId w:val="4"/>
        </w:numPr>
        <w:jc w:val="both"/>
        <w:rPr>
          <w:ins w:id="48" w:author="CEPT" w:date="2023-05-04T16:10:00Z"/>
          <w:i/>
          <w:iCs/>
        </w:rPr>
      </w:pPr>
      <w:ins w:id="49" w:author="CEPT" w:date="2023-05-04T16:10:00Z">
        <w:r w:rsidRPr="00DD31CC">
          <w:rPr>
            <w:i/>
            <w:iCs/>
          </w:rPr>
          <w:t xml:space="preserve">resolves to invite ITU-R to complete in time for WRC-ZZ </w:t>
        </w:r>
      </w:ins>
    </w:p>
    <w:p w14:paraId="3329012C" w14:textId="2565E10B" w:rsidR="00C2022D" w:rsidRPr="00DD31CC" w:rsidRDefault="00C2022D" w:rsidP="00DD31CC">
      <w:pPr>
        <w:pStyle w:val="Paragraphedeliste"/>
        <w:numPr>
          <w:ilvl w:val="1"/>
          <w:numId w:val="4"/>
        </w:numPr>
        <w:jc w:val="both"/>
        <w:rPr>
          <w:ins w:id="50" w:author="CEPT" w:date="2023-05-04T16:10:00Z"/>
          <w:i/>
          <w:iCs/>
        </w:rPr>
      </w:pPr>
      <w:ins w:id="51" w:author="CEPT" w:date="2023-05-04T16:10:00Z">
        <w:r w:rsidRPr="00DD31CC">
          <w:rPr>
            <w:i/>
            <w:iCs/>
          </w:rPr>
          <w:t xml:space="preserve">resolves to invite the WRC-ZZ </w:t>
        </w:r>
      </w:ins>
    </w:p>
    <w:p w14:paraId="5F556ADC" w14:textId="77777777" w:rsidR="00E02515" w:rsidRPr="00DD31CC" w:rsidRDefault="00C2022D" w:rsidP="00C2022D">
      <w:pPr>
        <w:pStyle w:val="Paragraphedeliste"/>
        <w:numPr>
          <w:ilvl w:val="1"/>
          <w:numId w:val="4"/>
        </w:numPr>
        <w:jc w:val="both"/>
        <w:rPr>
          <w:ins w:id="52" w:author="CEPT" w:date="2023-05-04T16:12:00Z"/>
          <w:i/>
          <w:iCs/>
        </w:rPr>
      </w:pPr>
      <w:ins w:id="53" w:author="CEPT" w:date="2023-05-04T16:10:00Z">
        <w:r w:rsidRPr="00DD31CC">
          <w:rPr>
            <w:i/>
            <w:iCs/>
          </w:rPr>
          <w:t>instructs</w:t>
        </w:r>
      </w:ins>
    </w:p>
    <w:p w14:paraId="01818264" w14:textId="236F99EA" w:rsidR="00C2022D" w:rsidRPr="00DD31CC" w:rsidRDefault="00C2022D" w:rsidP="00DD31CC">
      <w:pPr>
        <w:pStyle w:val="Paragraphedeliste"/>
        <w:numPr>
          <w:ilvl w:val="1"/>
          <w:numId w:val="4"/>
        </w:numPr>
        <w:jc w:val="both"/>
        <w:rPr>
          <w:ins w:id="54" w:author="CEPT" w:date="2023-05-04T16:10:00Z"/>
          <w:i/>
          <w:iCs/>
        </w:rPr>
      </w:pPr>
      <w:ins w:id="55" w:author="CEPT" w:date="2023-05-04T16:10:00Z">
        <w:r w:rsidRPr="00DD31CC">
          <w:rPr>
            <w:i/>
            <w:iCs/>
          </w:rPr>
          <w:t>invites</w:t>
        </w:r>
      </w:ins>
    </w:p>
    <w:p w14:paraId="6073F544" w14:textId="0061DA73" w:rsidR="00C2022D" w:rsidRDefault="00C2022D" w:rsidP="00C2022D">
      <w:pPr>
        <w:rPr>
          <w:ins w:id="56" w:author="CEPT" w:date="2023-05-04T16:10:00Z"/>
        </w:rPr>
      </w:pPr>
      <w:ins w:id="57" w:author="CEPT" w:date="2023-05-04T16:10:00Z">
        <w:r>
          <w:t>Further, repetitions between the different sections within the Resolution shall be reduced to a minimum, references to existing provisions of the R</w:t>
        </w:r>
      </w:ins>
      <w:ins w:id="58" w:author="CEPT" w:date="2023-05-10T09:34:00Z">
        <w:r w:rsidR="000B2A2D">
          <w:t xml:space="preserve">adio </w:t>
        </w:r>
      </w:ins>
      <w:ins w:id="59" w:author="CEPT" w:date="2023-05-04T16:10:00Z">
        <w:r>
          <w:t>R</w:t>
        </w:r>
      </w:ins>
      <w:ins w:id="60" w:author="CEPT" w:date="2023-05-10T09:34:00Z">
        <w:r w:rsidR="000B2A2D">
          <w:t>egulations (RR)</w:t>
        </w:r>
      </w:ins>
      <w:ins w:id="61" w:author="CEPT" w:date="2023-05-04T16:10:00Z">
        <w:r>
          <w:t xml:space="preserve"> and/or other sections of the Resolution shall be used to the extent possible. </w:t>
        </w:r>
      </w:ins>
    </w:p>
    <w:p w14:paraId="5B9521B9" w14:textId="1AA6FD0B" w:rsidR="00C2022D" w:rsidRDefault="00C2022D" w:rsidP="00C2022D">
      <w:pPr>
        <w:rPr>
          <w:ins w:id="62" w:author="CEPT" w:date="2023-05-04T16:10:00Z"/>
        </w:rPr>
      </w:pPr>
      <w:ins w:id="63" w:author="CEPT" w:date="2023-05-04T16:10:00Z">
        <w:r>
          <w:t xml:space="preserve">The attached guidance in form of a </w:t>
        </w:r>
      </w:ins>
      <w:ins w:id="64" w:author="CEPT" w:date="2023-05-10T09:34:00Z">
        <w:r w:rsidR="00B6226F">
          <w:t>d</w:t>
        </w:r>
      </w:ins>
      <w:ins w:id="65" w:author="CEPT" w:date="2023-05-04T16:10:00Z">
        <w:r>
          <w:t xml:space="preserve">raft </w:t>
        </w:r>
      </w:ins>
      <w:ins w:id="66" w:author="CEPT" w:date="2023-05-10T09:34:00Z">
        <w:r w:rsidR="00B6226F">
          <w:t>n</w:t>
        </w:r>
      </w:ins>
      <w:ins w:id="67" w:author="CEPT" w:date="2023-05-04T16:10:00Z">
        <w:r>
          <w:t>ew Resolution provides an example addressing the possible introduction of a new service into an existing allocation situation with various types of incumbents. In order to address different situations, variations from the guidance should be considered.</w:t>
        </w:r>
      </w:ins>
    </w:p>
    <w:p w14:paraId="033B8A5B" w14:textId="3B672625" w:rsidR="00C2022D" w:rsidRDefault="00C2022D" w:rsidP="00C2022D">
      <w:pPr>
        <w:rPr>
          <w:ins w:id="68" w:author="CEPT" w:date="2023-05-04T16:10:00Z"/>
        </w:rPr>
      </w:pPr>
      <w:ins w:id="69" w:author="CEPT" w:date="2023-05-04T16:10:00Z">
        <w:r>
          <w:lastRenderedPageBreak/>
          <w:t xml:space="preserve">Conventional language and structure to be taken into account when determining study tasks that the ITU-R is invited to perform is presented. It is anticipated that the Conference Preparatory Meeting (CPM) should consider that all </w:t>
        </w:r>
      </w:ins>
      <w:ins w:id="70" w:author="CEPT" w:date="2023-05-04T16:19:00Z">
        <w:r w:rsidR="00E02515">
          <w:t xml:space="preserve">the </w:t>
        </w:r>
      </w:ins>
      <w:ins w:id="71" w:author="CEPT" w:date="2023-05-04T16:10:00Z">
        <w:r>
          <w:t>services to which the related frequency bands, o</w:t>
        </w:r>
      </w:ins>
      <w:ins w:id="72" w:author="CEPT" w:date="2023-05-04T16:14:00Z">
        <w:r w:rsidR="00E02515">
          <w:t>r</w:t>
        </w:r>
      </w:ins>
      <w:ins w:id="73" w:author="CEPT" w:date="2023-05-04T16:10:00Z">
        <w:r>
          <w:t xml:space="preserve"> parts thereof, including adjacent </w:t>
        </w:r>
      </w:ins>
      <w:ins w:id="74" w:author="CEPT" w:date="2023-05-04T16:14:00Z">
        <w:r w:rsidR="00E02515">
          <w:t xml:space="preserve">frequency </w:t>
        </w:r>
      </w:ins>
      <w:ins w:id="75" w:author="CEPT" w:date="2023-05-04T16:10:00Z">
        <w:r>
          <w:t xml:space="preserve">bands, are allocated on a primary basis, are concerned and therefore allow related ITU-R Working Parties to contribute to the studies. Variations for the determination of study tasks relating for example to passive services, secondary services, specific conditions of use as outlined in footnotes to the </w:t>
        </w:r>
      </w:ins>
      <w:ins w:id="76" w:author="CEPT" w:date="2023-05-04T16:15:00Z">
        <w:r w:rsidR="00E02515">
          <w:t>T</w:t>
        </w:r>
      </w:ins>
      <w:ins w:id="77" w:author="CEPT" w:date="2023-05-04T16:10:00Z">
        <w:r>
          <w:t xml:space="preserve">able of </w:t>
        </w:r>
      </w:ins>
      <w:ins w:id="78" w:author="CEPT" w:date="2023-05-04T16:15:00Z">
        <w:r w:rsidR="00E02515">
          <w:t>A</w:t>
        </w:r>
      </w:ins>
      <w:ins w:id="79" w:author="CEPT" w:date="2023-05-04T16:10:00Z">
        <w:r>
          <w:t xml:space="preserve">llocation and/or designation of specific frequency bands for specific applications should be considered. The responsible CPM may further rely on the assistance of the </w:t>
        </w:r>
      </w:ins>
      <w:ins w:id="80" w:author="CEPT" w:date="2023-05-10T09:34:00Z">
        <w:r w:rsidR="00B6226F">
          <w:t>BR</w:t>
        </w:r>
      </w:ins>
      <w:ins w:id="81" w:author="CEPT" w:date="2023-05-04T16:10:00Z">
        <w:r>
          <w:t>, when determining responsible and contributing groups related to the relevant scope of studies.</w:t>
        </w:r>
      </w:ins>
    </w:p>
    <w:p w14:paraId="14AEF0C1" w14:textId="1E3777DD" w:rsidR="00C2022D" w:rsidRDefault="00C2022D" w:rsidP="00C2022D">
      <w:pPr>
        <w:rPr>
          <w:ins w:id="82" w:author="CEPT" w:date="2023-05-04T16:19:00Z"/>
        </w:rPr>
      </w:pPr>
      <w:ins w:id="83" w:author="CEPT" w:date="2023-05-04T16:10:00Z">
        <w:r>
          <w:t>Below, for each section, brief guidance is provided within {}, as necessary.</w:t>
        </w:r>
      </w:ins>
    </w:p>
    <w:p w14:paraId="5D492B10" w14:textId="77777777" w:rsidR="00E02515" w:rsidRPr="00485639" w:rsidRDefault="00E02515" w:rsidP="00E02515">
      <w:pPr>
        <w:pStyle w:val="ResNo"/>
        <w:rPr>
          <w:ins w:id="84" w:author="CEPT" w:date="2023-05-04T16:19:00Z"/>
        </w:rPr>
      </w:pPr>
      <w:ins w:id="85" w:author="CEPT" w:date="2023-05-04T16:19:00Z">
        <w:r w:rsidRPr="00485639">
          <w:t>Draft new Resolution [A10-Y.YY] (WRC-ZZ)</w:t>
        </w:r>
      </w:ins>
    </w:p>
    <w:p w14:paraId="5B05FDBF" w14:textId="22BCB503" w:rsidR="00E02515" w:rsidRPr="00DD31CC" w:rsidRDefault="00E02515" w:rsidP="00E02515">
      <w:pPr>
        <w:pStyle w:val="Restitle"/>
        <w:rPr>
          <w:ins w:id="86" w:author="CEPT" w:date="2023-05-04T16:19:00Z"/>
        </w:rPr>
      </w:pPr>
      <w:ins w:id="87" w:author="CEPT" w:date="2023-05-04T16:19:00Z">
        <w:r w:rsidRPr="00DD31CC">
          <w:t xml:space="preserve">Title of the </w:t>
        </w:r>
      </w:ins>
      <w:ins w:id="88" w:author="CEPT" w:date="2023-05-04T16:20:00Z">
        <w:r w:rsidRPr="00DD31CC">
          <w:t>R</w:t>
        </w:r>
      </w:ins>
      <w:ins w:id="89" w:author="CEPT" w:date="2023-05-04T16:19:00Z">
        <w:r w:rsidRPr="00DD31CC">
          <w:t>esolution</w:t>
        </w:r>
      </w:ins>
    </w:p>
    <w:p w14:paraId="0FE468AC" w14:textId="4630FAC9" w:rsidR="00E02515" w:rsidRPr="00485639" w:rsidRDefault="00E02515" w:rsidP="00E02515">
      <w:pPr>
        <w:jc w:val="both"/>
        <w:rPr>
          <w:ins w:id="90" w:author="CEPT" w:date="2023-05-04T16:19:00Z"/>
        </w:rPr>
      </w:pPr>
      <w:ins w:id="91" w:author="CEPT" w:date="2023-05-04T16:19:00Z">
        <w:r w:rsidRPr="00485639">
          <w:t>{The title of the Resolution related to an agenda item Y.YY should refer to the desired objective of that WRC-ZZ agenda item, with the same wording as listed in section Y.YY of the Resolution containing the agenda of that future WRC-ZZ.}</w:t>
        </w:r>
      </w:ins>
    </w:p>
    <w:p w14:paraId="4890519F" w14:textId="2A51D51E" w:rsidR="00E02515" w:rsidRPr="00485639" w:rsidRDefault="00E02515" w:rsidP="00E02515">
      <w:pPr>
        <w:pStyle w:val="Note"/>
        <w:jc w:val="both"/>
        <w:rPr>
          <w:ins w:id="92" w:author="CEPT" w:date="2023-05-04T16:19:00Z"/>
        </w:rPr>
      </w:pPr>
      <w:ins w:id="93" w:author="CEPT" w:date="2023-05-04T16:19:00Z">
        <w:r>
          <w:t>{</w:t>
        </w:r>
        <w:r w:rsidRPr="00485639">
          <w:t xml:space="preserve">The title may start with “Studies on/Consideration related to..” to bridge to the objective of the agenda item, emphasising that the Resolution primarily relates to the studies to be provided by the ITU-R </w:t>
        </w:r>
      </w:ins>
      <w:ins w:id="94" w:author="CEPT" w:date="2023-05-04T16:20:00Z">
        <w:r>
          <w:t>S</w:t>
        </w:r>
      </w:ins>
      <w:ins w:id="95" w:author="CEPT" w:date="2023-05-04T16:19:00Z">
        <w:r w:rsidRPr="00485639">
          <w:t>ector to the competent WRC as a basis for the relevant decision.</w:t>
        </w:r>
        <w:r>
          <w:t>}</w:t>
        </w:r>
        <w:r w:rsidRPr="00485639">
          <w:t xml:space="preserve"> </w:t>
        </w:r>
      </w:ins>
    </w:p>
    <w:p w14:paraId="63981102" w14:textId="77777777" w:rsidR="00E02515" w:rsidRPr="00485639" w:rsidRDefault="00E02515" w:rsidP="00E02515">
      <w:pPr>
        <w:pStyle w:val="Normalaftertitle"/>
        <w:jc w:val="both"/>
        <w:rPr>
          <w:ins w:id="96" w:author="CEPT" w:date="2023-05-04T16:19:00Z"/>
        </w:rPr>
      </w:pPr>
      <w:ins w:id="97" w:author="CEPT" w:date="2023-05-04T16:19:00Z">
        <w:r w:rsidRPr="00485639">
          <w:t>The World Radiocommunication Conference (PLACE, YEAR),</w:t>
        </w:r>
      </w:ins>
    </w:p>
    <w:p w14:paraId="5BD1682B" w14:textId="77777777" w:rsidR="00E02515" w:rsidRPr="00485639" w:rsidRDefault="00E02515" w:rsidP="00E02515">
      <w:pPr>
        <w:pStyle w:val="Call"/>
        <w:rPr>
          <w:ins w:id="98" w:author="CEPT" w:date="2023-05-04T16:19:00Z"/>
        </w:rPr>
      </w:pPr>
      <w:ins w:id="99" w:author="CEPT" w:date="2023-05-04T16:19:00Z">
        <w:r w:rsidRPr="00485639">
          <w:t>considering</w:t>
        </w:r>
      </w:ins>
    </w:p>
    <w:p w14:paraId="0B962FC9" w14:textId="32E10FF4" w:rsidR="00E02515" w:rsidRDefault="00E02515" w:rsidP="00E02515">
      <w:pPr>
        <w:jc w:val="both"/>
        <w:rPr>
          <w:ins w:id="100" w:author="CEPT" w:date="2023-05-04T16:19:00Z"/>
        </w:rPr>
      </w:pPr>
      <w:ins w:id="101" w:author="CEPT" w:date="2023-05-04T16:19:00Z">
        <w:r w:rsidRPr="00485639">
          <w:t>{The content of this section should primarily aim to qualify the demand under consideration and provide as such the baseline justification for approving a WRC agenda item and tasking the ITU-R to perform studies in “</w:t>
        </w:r>
        <w:r w:rsidRPr="00DD31CC">
          <w:rPr>
            <w:i/>
            <w:iCs/>
          </w:rPr>
          <w:t>resolves to invite ITU-R to complete in time for WRC-ZZ</w:t>
        </w:r>
        <w:r w:rsidRPr="00485639">
          <w:t>”.</w:t>
        </w:r>
        <w:r w:rsidRPr="00485639" w:rsidDel="005A225A">
          <w:t xml:space="preserve"> </w:t>
        </w:r>
        <w:r w:rsidRPr="00485639">
          <w:t xml:space="preserve"> This may include an indication of the need for studies to support addressing the demand, the description of the {new entrant/revised service} or its applications. The section should also contain various general background information giving the reasons for the </w:t>
        </w:r>
      </w:ins>
      <w:ins w:id="102" w:author="CEPT" w:date="2023-05-04T16:21:00Z">
        <w:r w:rsidR="00CC1935">
          <w:t>a</w:t>
        </w:r>
      </w:ins>
      <w:ins w:id="103" w:author="CEPT" w:date="2023-05-04T16:19:00Z">
        <w:r w:rsidRPr="00485639">
          <w:t xml:space="preserve">genda item, including the frequency band(s)/range(s) under consideration. Specific factual elements on current and planned usage may also be included here, as requested by the interested </w:t>
        </w:r>
      </w:ins>
      <w:ins w:id="104" w:author="CEPT" w:date="2023-05-04T16:21:00Z">
        <w:r w:rsidR="00CC1935">
          <w:t>a</w:t>
        </w:r>
      </w:ins>
      <w:ins w:id="105" w:author="CEPT" w:date="2023-05-04T16:19:00Z">
        <w:r w:rsidRPr="00485639">
          <w:t>dministrations.</w:t>
        </w:r>
        <w:r>
          <w:t>}</w:t>
        </w:r>
      </w:ins>
    </w:p>
    <w:p w14:paraId="1BB3F6A8" w14:textId="77777777" w:rsidR="00E02515" w:rsidRPr="0046096E" w:rsidRDefault="00E02515" w:rsidP="00E02515">
      <w:pPr>
        <w:jc w:val="both"/>
        <w:rPr>
          <w:ins w:id="106" w:author="CEPT" w:date="2023-05-04T16:19:00Z"/>
        </w:rPr>
      </w:pPr>
      <w:ins w:id="107" w:author="CEPT" w:date="2023-05-04T16:19:00Z">
        <w:r>
          <w:t>{</w:t>
        </w:r>
        <w:r w:rsidRPr="0046096E">
          <w:t xml:space="preserve">Each </w:t>
        </w:r>
        <w:r w:rsidRPr="00DD31CC">
          <w:rPr>
            <w:i/>
            <w:iCs/>
          </w:rPr>
          <w:t>considering</w:t>
        </w:r>
        <w:r w:rsidRPr="0046096E">
          <w:t xml:space="preserve"> should start with “that” and end with “;” and be numbered </w:t>
        </w:r>
        <w:r w:rsidRPr="00DD31CC">
          <w:rPr>
            <w:i/>
            <w:iCs/>
          </w:rPr>
          <w:t>a</w:t>
        </w:r>
        <w:r w:rsidRPr="0046096E">
          <w:t>),….</w:t>
        </w:r>
        <w:r w:rsidRPr="00DD31CC">
          <w:rPr>
            <w:i/>
            <w:iCs/>
          </w:rPr>
          <w:t>z</w:t>
        </w:r>
        <w:r w:rsidRPr="0046096E">
          <w:t xml:space="preserve">), </w:t>
        </w:r>
        <w:r w:rsidRPr="00DD31CC">
          <w:rPr>
            <w:i/>
            <w:iCs/>
          </w:rPr>
          <w:t>aa</w:t>
        </w:r>
        <w:r w:rsidRPr="0046096E">
          <w:t xml:space="preserve">).. last </w:t>
        </w:r>
        <w:r w:rsidRPr="00DD31CC">
          <w:rPr>
            <w:i/>
            <w:iCs/>
          </w:rPr>
          <w:t>considering</w:t>
        </w:r>
        <w:r w:rsidRPr="0046096E">
          <w:t xml:space="preserve"> ends with a “,”</w:t>
        </w:r>
        <w:r w:rsidRPr="00485639">
          <w:t>}</w:t>
        </w:r>
      </w:ins>
    </w:p>
    <w:p w14:paraId="620A4D31" w14:textId="77777777" w:rsidR="00E02515" w:rsidRPr="00485639" w:rsidRDefault="00E02515" w:rsidP="00E02515">
      <w:pPr>
        <w:pStyle w:val="Call"/>
        <w:rPr>
          <w:ins w:id="108" w:author="CEPT" w:date="2023-05-04T16:19:00Z"/>
        </w:rPr>
      </w:pPr>
      <w:ins w:id="109" w:author="CEPT" w:date="2023-05-04T16:19:00Z">
        <w:r w:rsidRPr="00485639">
          <w:t>noting</w:t>
        </w:r>
      </w:ins>
    </w:p>
    <w:p w14:paraId="4040398D" w14:textId="2610CAAB" w:rsidR="00E02515" w:rsidRPr="00CD5BC3" w:rsidRDefault="00E02515" w:rsidP="00E02515">
      <w:pPr>
        <w:jc w:val="both"/>
        <w:rPr>
          <w:ins w:id="110" w:author="CEPT" w:date="2023-05-04T16:19:00Z"/>
          <w:szCs w:val="24"/>
        </w:rPr>
      </w:pPr>
      <w:ins w:id="111" w:author="CEPT" w:date="2023-05-04T16:19:00Z">
        <w:r w:rsidRPr="00485639">
          <w:t>{The content of this section should aim to provide factual regulatory information through statement of existing RR frequency allocations, regulatory references (RR No</w:t>
        </w:r>
      </w:ins>
      <w:ins w:id="112" w:author="CEPT" w:date="2023-05-04T16:22:00Z">
        <w:r w:rsidR="00CC1935">
          <w:t>.</w:t>
        </w:r>
      </w:ins>
      <w:ins w:id="113" w:author="CEPT" w:date="2023-05-04T16:19:00Z">
        <w:r w:rsidRPr="00485639">
          <w:t xml:space="preserve">, WRC Resolution…), as well as ITU-R deliverables (Recommendation, Report, Question…) of relevance to the topic, including specific usages and use cases (e.g. secondary services and/or identification/designations in RR Footnotes) in the frequency bands/ranges under consideration, as requested by </w:t>
        </w:r>
      </w:ins>
      <w:ins w:id="114" w:author="CEPT" w:date="2023-05-04T16:22:00Z">
        <w:r w:rsidR="00CC1935">
          <w:t>a</w:t>
        </w:r>
      </w:ins>
      <w:ins w:id="115" w:author="CEPT" w:date="2023-05-04T16:19:00Z">
        <w:r w:rsidRPr="00485639">
          <w:t>dministrations</w:t>
        </w:r>
        <w:r w:rsidRPr="0000318A">
          <w:rPr>
            <w:szCs w:val="24"/>
          </w:rPr>
          <w:t>.</w:t>
        </w:r>
      </w:ins>
    </w:p>
    <w:p w14:paraId="7AECAD83" w14:textId="77777777" w:rsidR="00E02515" w:rsidRPr="00485639" w:rsidRDefault="00E02515" w:rsidP="00E02515">
      <w:pPr>
        <w:jc w:val="both"/>
        <w:rPr>
          <w:ins w:id="116" w:author="CEPT" w:date="2023-05-04T16:19:00Z"/>
        </w:rPr>
      </w:pPr>
      <w:ins w:id="117" w:author="CEPT" w:date="2023-05-04T16:19:00Z">
        <w:r w:rsidRPr="0046096E">
          <w:t xml:space="preserve">Each </w:t>
        </w:r>
        <w:r w:rsidRPr="00DD31CC">
          <w:rPr>
            <w:i/>
            <w:iCs/>
          </w:rPr>
          <w:t>noting</w:t>
        </w:r>
        <w:r w:rsidRPr="0046096E">
          <w:t xml:space="preserve"> should start with “that” and end with “;” and be numbered </w:t>
        </w:r>
        <w:r w:rsidRPr="00DD31CC">
          <w:rPr>
            <w:i/>
            <w:iCs/>
          </w:rPr>
          <w:t>a</w:t>
        </w:r>
        <w:r w:rsidRPr="0046096E">
          <w:t>),….</w:t>
        </w:r>
        <w:r w:rsidRPr="00DD31CC">
          <w:rPr>
            <w:i/>
            <w:iCs/>
          </w:rPr>
          <w:t>z</w:t>
        </w:r>
        <w:r w:rsidRPr="0046096E">
          <w:t xml:space="preserve">), </w:t>
        </w:r>
        <w:r w:rsidRPr="00DD31CC">
          <w:rPr>
            <w:i/>
            <w:iCs/>
          </w:rPr>
          <w:t>aa</w:t>
        </w:r>
        <w:r w:rsidRPr="0046096E">
          <w:t xml:space="preserve">).. last </w:t>
        </w:r>
        <w:r w:rsidRPr="00DD31CC">
          <w:rPr>
            <w:i/>
            <w:iCs/>
          </w:rPr>
          <w:t>noting</w:t>
        </w:r>
        <w:r w:rsidRPr="0046096E">
          <w:t xml:space="preserve"> ends with a “,”</w:t>
        </w:r>
        <w:r w:rsidRPr="00485639">
          <w:t>}</w:t>
        </w:r>
      </w:ins>
    </w:p>
    <w:p w14:paraId="64C96BE1" w14:textId="48D4227C" w:rsidR="00E02515" w:rsidRPr="00485639" w:rsidRDefault="00E02515" w:rsidP="00E02515">
      <w:pPr>
        <w:pStyle w:val="Note"/>
        <w:jc w:val="both"/>
        <w:rPr>
          <w:ins w:id="118" w:author="CEPT" w:date="2023-05-04T16:19:00Z"/>
        </w:rPr>
      </w:pPr>
      <w:ins w:id="119" w:author="CEPT" w:date="2023-05-04T16:19:00Z">
        <w:r>
          <w:t>{</w:t>
        </w:r>
        <w:r w:rsidRPr="00485639">
          <w:t>Factual regulatory information is meant to provide support to the work to be carried out</w:t>
        </w:r>
        <w:r>
          <w:t xml:space="preserve"> under the operative part</w:t>
        </w:r>
        <w:r w:rsidRPr="00485639">
          <w:t xml:space="preserve"> by the ITU-R</w:t>
        </w:r>
        <w:r>
          <w:t>,</w:t>
        </w:r>
        <w:r w:rsidRPr="00485639">
          <w:t xml:space="preserve"> flagging ahead relevant regulatory information. Such information cannot however be expected to be exhaustive; an omission should not have an impact in the proceedings.</w:t>
        </w:r>
        <w:r>
          <w:t>}</w:t>
        </w:r>
      </w:ins>
    </w:p>
    <w:p w14:paraId="1E3C8928" w14:textId="77777777" w:rsidR="00E02515" w:rsidRPr="00485639" w:rsidRDefault="00E02515" w:rsidP="00E02515">
      <w:pPr>
        <w:pStyle w:val="Call"/>
        <w:rPr>
          <w:ins w:id="120" w:author="CEPT" w:date="2023-05-04T16:19:00Z"/>
        </w:rPr>
      </w:pPr>
      <w:ins w:id="121" w:author="CEPT" w:date="2023-05-04T16:19:00Z">
        <w:r w:rsidRPr="00485639">
          <w:lastRenderedPageBreak/>
          <w:t>recognizing</w:t>
        </w:r>
      </w:ins>
    </w:p>
    <w:p w14:paraId="13668506" w14:textId="77777777" w:rsidR="00E02515" w:rsidRPr="007247AB" w:rsidRDefault="00E02515" w:rsidP="00E02515">
      <w:pPr>
        <w:pStyle w:val="enumlev1"/>
        <w:ind w:left="0" w:firstLine="0"/>
        <w:jc w:val="both"/>
        <w:rPr>
          <w:ins w:id="122" w:author="CEPT" w:date="2023-05-04T16:19:00Z"/>
        </w:rPr>
      </w:pPr>
      <w:ins w:id="123" w:author="CEPT" w:date="2023-05-04T16:19:00Z">
        <w:r w:rsidRPr="007247AB">
          <w:rPr>
            <w:i/>
          </w:rPr>
          <w:t>a)</w:t>
        </w:r>
        <w:r w:rsidRPr="007247AB">
          <w:tab/>
          <w:t xml:space="preserve">that {the frequency bands/ranges under consideration} are also allocated to other radiocommunication services [on a primary basis] and that those allocations are used by a variety of incumbent systems in many administrations {throughout Region X}, </w:t>
        </w:r>
        <w:r>
          <w:t>[</w:t>
        </w:r>
        <w:r w:rsidRPr="007247AB">
          <w:t xml:space="preserve">and that the protection  of these services should be </w:t>
        </w:r>
        <w:r>
          <w:t>studied</w:t>
        </w:r>
        <w:r w:rsidRPr="007247AB">
          <w:t>;</w:t>
        </w:r>
        <w:r>
          <w:t>]</w:t>
        </w:r>
      </w:ins>
    </w:p>
    <w:p w14:paraId="5F09E137" w14:textId="77777777" w:rsidR="00E02515" w:rsidRPr="00485639" w:rsidRDefault="00E02515" w:rsidP="00E02515">
      <w:pPr>
        <w:pStyle w:val="enumlev1"/>
        <w:ind w:left="0" w:firstLine="0"/>
        <w:jc w:val="both"/>
        <w:rPr>
          <w:ins w:id="124" w:author="CEPT" w:date="2023-05-04T16:19:00Z"/>
        </w:rPr>
      </w:pPr>
      <w:ins w:id="125" w:author="CEPT" w:date="2023-05-04T16:19:00Z">
        <w:r w:rsidRPr="007247AB">
          <w:rPr>
            <w:i/>
          </w:rPr>
          <w:t>b)</w:t>
        </w:r>
        <w:r w:rsidRPr="007247AB">
          <w:tab/>
          <w:t>that for the determination of the incumbents, the relevant RR provisions in force apply;</w:t>
        </w:r>
      </w:ins>
    </w:p>
    <w:p w14:paraId="1911D100" w14:textId="77777777" w:rsidR="00E02515" w:rsidRPr="00485639" w:rsidRDefault="00E02515" w:rsidP="00E02515">
      <w:pPr>
        <w:pStyle w:val="enumlev1"/>
        <w:ind w:left="0" w:firstLine="0"/>
        <w:jc w:val="both"/>
        <w:rPr>
          <w:ins w:id="126" w:author="CEPT" w:date="2023-05-04T16:19:00Z"/>
        </w:rPr>
      </w:pPr>
      <w:ins w:id="127" w:author="CEPT" w:date="2023-05-04T16:19:00Z">
        <w:r>
          <w:rPr>
            <w:i/>
          </w:rPr>
          <w:t>c</w:t>
        </w:r>
        <w:r w:rsidRPr="00791A51">
          <w:rPr>
            <w:i/>
          </w:rPr>
          <w:t>)</w:t>
        </w:r>
        <w:r w:rsidRPr="00485639">
          <w:tab/>
          <w:t>…</w:t>
        </w:r>
      </w:ins>
    </w:p>
    <w:p w14:paraId="5B8BB48E" w14:textId="42421525" w:rsidR="00E02515" w:rsidRPr="00485639" w:rsidRDefault="00E02515" w:rsidP="00E02515">
      <w:pPr>
        <w:jc w:val="both"/>
        <w:rPr>
          <w:ins w:id="128" w:author="CEPT" w:date="2023-05-04T16:19:00Z"/>
        </w:rPr>
      </w:pPr>
      <w:ins w:id="129" w:author="CEPT" w:date="2023-05-04T16:19:00Z">
        <w:r w:rsidRPr="00485639">
          <w:t>{The content of this section should aim to set a framework for studies/future use, through recognizing assumptions or objectives for the studies to be performed by the ITU-R in “</w:t>
        </w:r>
        <w:r w:rsidRPr="00DD31CC">
          <w:rPr>
            <w:i/>
            <w:iCs/>
          </w:rPr>
          <w:t>resolves to invite ITU-R to complete in time for WRC-ZZ</w:t>
        </w:r>
        <w:r w:rsidRPr="00485639">
          <w:t>”.</w:t>
        </w:r>
      </w:ins>
    </w:p>
    <w:p w14:paraId="199A9756" w14:textId="3888771C" w:rsidR="00E02515" w:rsidRDefault="00E02515" w:rsidP="00E02515">
      <w:pPr>
        <w:jc w:val="both"/>
        <w:rPr>
          <w:ins w:id="130" w:author="CEPT" w:date="2023-05-04T16:19:00Z"/>
        </w:rPr>
      </w:pPr>
      <w:ins w:id="131" w:author="CEPT" w:date="2023-05-04T16:19:00Z">
        <w:r w:rsidRPr="005F30F9">
          <w:t xml:space="preserve">Each </w:t>
        </w:r>
        <w:r w:rsidRPr="00DD31CC">
          <w:rPr>
            <w:i/>
            <w:iCs/>
          </w:rPr>
          <w:t>recognizing</w:t>
        </w:r>
        <w:r w:rsidRPr="005F30F9">
          <w:t xml:space="preserve"> should start with “that” and end with “;” and be numbered </w:t>
        </w:r>
        <w:r w:rsidRPr="00DD31CC">
          <w:rPr>
            <w:i/>
            <w:iCs/>
          </w:rPr>
          <w:t>a</w:t>
        </w:r>
        <w:r w:rsidRPr="005F30F9">
          <w:t>),….</w:t>
        </w:r>
        <w:r w:rsidRPr="00DD31CC">
          <w:rPr>
            <w:i/>
            <w:iCs/>
          </w:rPr>
          <w:t>z</w:t>
        </w:r>
        <w:r w:rsidRPr="005F30F9">
          <w:t xml:space="preserve">), </w:t>
        </w:r>
        <w:r w:rsidRPr="00DD31CC">
          <w:rPr>
            <w:i/>
            <w:iCs/>
          </w:rPr>
          <w:t>aa</w:t>
        </w:r>
        <w:r w:rsidRPr="005F30F9">
          <w:t xml:space="preserve">).. last </w:t>
        </w:r>
      </w:ins>
      <w:ins w:id="132" w:author="CEPT" w:date="2023-05-04T16:24:00Z">
        <w:r w:rsidR="00CC1935" w:rsidRPr="006D3C3C">
          <w:rPr>
            <w:i/>
            <w:iCs/>
          </w:rPr>
          <w:t>recognizing</w:t>
        </w:r>
        <w:r w:rsidR="00CC1935" w:rsidRPr="005F30F9">
          <w:t xml:space="preserve"> </w:t>
        </w:r>
      </w:ins>
      <w:ins w:id="133" w:author="CEPT" w:date="2023-05-04T16:19:00Z">
        <w:r w:rsidRPr="005F30F9">
          <w:t>ends with a “,”}</w:t>
        </w:r>
      </w:ins>
    </w:p>
    <w:p w14:paraId="5AAC795C" w14:textId="77777777" w:rsidR="00E02515" w:rsidRPr="00485639" w:rsidRDefault="00E02515" w:rsidP="00E02515">
      <w:pPr>
        <w:pStyle w:val="Call"/>
        <w:rPr>
          <w:ins w:id="134" w:author="CEPT" w:date="2023-05-04T16:19:00Z"/>
        </w:rPr>
      </w:pPr>
      <w:bookmarkStart w:id="135" w:name="_Hlk106133790"/>
      <w:ins w:id="136" w:author="CEPT" w:date="2023-05-04T16:19:00Z">
        <w:r w:rsidRPr="00485639">
          <w:t>resolves to invite ITU-R to complete in time for WRC-ZZ</w:t>
        </w:r>
        <w:bookmarkEnd w:id="135"/>
      </w:ins>
    </w:p>
    <w:p w14:paraId="25B8A454" w14:textId="17A5A85F" w:rsidR="00E02515" w:rsidRPr="00485639" w:rsidRDefault="00E02515" w:rsidP="00E02515">
      <w:pPr>
        <w:jc w:val="both"/>
        <w:rPr>
          <w:ins w:id="137" w:author="CEPT" w:date="2023-05-04T16:19:00Z"/>
        </w:rPr>
      </w:pPr>
      <w:ins w:id="138" w:author="CEPT" w:date="2023-05-04T16:19:00Z">
        <w:r w:rsidRPr="00E85CDE">
          <w:t xml:space="preserve">{This section should clearly indicate individual study tasks for the ITU-R (to be assigned to relevant ITU-R groups </w:t>
        </w:r>
        <w:r>
          <w:t>by</w:t>
        </w:r>
        <w:r w:rsidRPr="00E85CDE">
          <w:t xml:space="preserve"> the first session of the Conference Preparatory Meeting (CPM) to prepare the basis - regulatory, technical, operational and/or procedural - for possible solutions to be decided by the relevant WRC. </w:t>
        </w:r>
      </w:ins>
    </w:p>
    <w:p w14:paraId="3784DF31" w14:textId="77777777" w:rsidR="00E02515" w:rsidRPr="00485639" w:rsidRDefault="00E02515" w:rsidP="00E02515">
      <w:pPr>
        <w:jc w:val="both"/>
        <w:rPr>
          <w:ins w:id="139" w:author="CEPT" w:date="2023-05-04T16:19:00Z"/>
        </w:rPr>
      </w:pPr>
      <w:ins w:id="140" w:author="CEPT" w:date="2023-05-04T16:19:00Z">
        <w:r w:rsidRPr="00485639">
          <w:t>When determining study tasks the following language and structure should be taken into account:</w:t>
        </w:r>
      </w:ins>
    </w:p>
    <w:p w14:paraId="7F7328DF" w14:textId="77777777" w:rsidR="00E02515" w:rsidRPr="00485639" w:rsidRDefault="00E02515" w:rsidP="00DD31CC">
      <w:pPr>
        <w:rPr>
          <w:ins w:id="141" w:author="CEPT" w:date="2023-05-04T16:19:00Z"/>
        </w:rPr>
      </w:pPr>
      <w:ins w:id="142" w:author="CEPT" w:date="2023-05-04T16:19:00Z">
        <w:r w:rsidRPr="00DD31CC">
          <w:t>1</w:t>
        </w:r>
        <w:r w:rsidRPr="00485639">
          <w:tab/>
          <w:t xml:space="preserve">definition of {relevant} technical and operational characteristics, for the {newcomer}; </w:t>
        </w:r>
      </w:ins>
    </w:p>
    <w:p w14:paraId="7FF3FD8D" w14:textId="77777777" w:rsidR="00E02515" w:rsidRPr="001262D0" w:rsidRDefault="00E02515" w:rsidP="00DD31CC">
      <w:pPr>
        <w:rPr>
          <w:ins w:id="143" w:author="CEPT" w:date="2023-05-04T16:19:00Z"/>
        </w:rPr>
      </w:pPr>
      <w:bookmarkStart w:id="144" w:name="_Hlk106133731"/>
      <w:ins w:id="145" w:author="CEPT" w:date="2023-05-04T16:19:00Z">
        <w:r w:rsidRPr="00DD31CC">
          <w:t>2</w:t>
        </w:r>
        <w:r w:rsidRPr="007247AB">
          <w:tab/>
          <w:t xml:space="preserve">sharing and compatibility studies between the {newcomer} and </w:t>
        </w:r>
        <w:r w:rsidRPr="001262D0">
          <w:t>the current and planned stations of the existing primary services operating in the frequency bands [A-B] and in the relevant adjacent frequency bands, in order to determine the conditions to ensure the protection of these services</w:t>
        </w:r>
        <w:bookmarkEnd w:id="144"/>
        <w:r>
          <w:t>;</w:t>
        </w:r>
      </w:ins>
    </w:p>
    <w:p w14:paraId="4E5304E1" w14:textId="77777777" w:rsidR="00E02515" w:rsidRPr="001262D0" w:rsidRDefault="00E02515" w:rsidP="00DD31CC">
      <w:pPr>
        <w:rPr>
          <w:ins w:id="146" w:author="CEPT" w:date="2023-05-04T16:19:00Z"/>
        </w:rPr>
      </w:pPr>
      <w:ins w:id="147" w:author="CEPT" w:date="2023-05-04T16:19:00Z">
        <w:r w:rsidRPr="00DD31CC">
          <w:t>3</w:t>
        </w:r>
        <w:r w:rsidRPr="001262D0">
          <w:tab/>
          <w:t>…</w:t>
        </w:r>
      </w:ins>
    </w:p>
    <w:p w14:paraId="61EF12EA" w14:textId="2241AF90" w:rsidR="00E02515" w:rsidRPr="001262D0" w:rsidRDefault="00E02515" w:rsidP="00E02515">
      <w:pPr>
        <w:jc w:val="both"/>
        <w:rPr>
          <w:ins w:id="148" w:author="CEPT" w:date="2023-05-04T16:19:00Z"/>
        </w:rPr>
      </w:pPr>
      <w:ins w:id="149" w:author="CEPT" w:date="2023-05-04T16:19:00Z">
        <w:r w:rsidRPr="001262D0">
          <w:t xml:space="preserve">Additions/variations are possible by requests of </w:t>
        </w:r>
      </w:ins>
      <w:ins w:id="150" w:author="CEPT" w:date="2023-05-04T16:26:00Z">
        <w:r w:rsidR="00CC1935">
          <w:t>a</w:t>
        </w:r>
      </w:ins>
      <w:ins w:id="151" w:author="CEPT" w:date="2023-05-04T16:19:00Z">
        <w:r w:rsidRPr="001262D0">
          <w:t>dministrations regarding for example</w:t>
        </w:r>
      </w:ins>
      <w:ins w:id="152" w:author="CEPT" w:date="2023-05-04T16:26:00Z">
        <w:r w:rsidR="00CC1935">
          <w:t>:</w:t>
        </w:r>
      </w:ins>
    </w:p>
    <w:p w14:paraId="2BB5796B" w14:textId="77777777" w:rsidR="00E02515" w:rsidRPr="001262D0" w:rsidRDefault="00E02515" w:rsidP="00E02515">
      <w:pPr>
        <w:pStyle w:val="enumlev1"/>
        <w:numPr>
          <w:ilvl w:val="0"/>
          <w:numId w:val="6"/>
        </w:numPr>
        <w:suppressAutoHyphens/>
        <w:overflowPunct/>
        <w:autoSpaceDE/>
        <w:autoSpaceDN/>
        <w:adjustRightInd/>
        <w:ind w:left="1134" w:hanging="1134"/>
        <w:jc w:val="both"/>
        <w:rPr>
          <w:ins w:id="153" w:author="CEPT" w:date="2023-05-04T16:19:00Z"/>
        </w:rPr>
      </w:pPr>
      <w:ins w:id="154" w:author="CEPT" w:date="2023-05-04T16:19:00Z">
        <w:r w:rsidRPr="001262D0">
          <w:t>passive services,</w:t>
        </w:r>
      </w:ins>
    </w:p>
    <w:p w14:paraId="6BFFD29D" w14:textId="77777777" w:rsidR="00E02515" w:rsidRPr="001262D0" w:rsidRDefault="00E02515" w:rsidP="00E02515">
      <w:pPr>
        <w:pStyle w:val="enumlev1"/>
        <w:numPr>
          <w:ilvl w:val="0"/>
          <w:numId w:val="6"/>
        </w:numPr>
        <w:suppressAutoHyphens/>
        <w:overflowPunct/>
        <w:autoSpaceDE/>
        <w:autoSpaceDN/>
        <w:adjustRightInd/>
        <w:ind w:left="1134" w:hanging="1134"/>
        <w:jc w:val="both"/>
        <w:rPr>
          <w:ins w:id="155" w:author="CEPT" w:date="2023-05-04T16:19:00Z"/>
        </w:rPr>
      </w:pPr>
      <w:ins w:id="156" w:author="CEPT" w:date="2023-05-04T16:19:00Z">
        <w:r w:rsidRPr="001262D0">
          <w:t xml:space="preserve">secondary services, </w:t>
        </w:r>
      </w:ins>
    </w:p>
    <w:p w14:paraId="503FBB95" w14:textId="2E951D81" w:rsidR="00E02515" w:rsidRDefault="00E02515" w:rsidP="00E02515">
      <w:pPr>
        <w:pStyle w:val="enumlev1"/>
        <w:numPr>
          <w:ilvl w:val="0"/>
          <w:numId w:val="6"/>
        </w:numPr>
        <w:suppressAutoHyphens/>
        <w:overflowPunct/>
        <w:autoSpaceDE/>
        <w:autoSpaceDN/>
        <w:adjustRightInd/>
        <w:ind w:left="1134" w:hanging="1134"/>
        <w:jc w:val="both"/>
        <w:rPr>
          <w:ins w:id="157" w:author="CEPT" w:date="2023-05-04T16:19:00Z"/>
        </w:rPr>
      </w:pPr>
      <w:ins w:id="158" w:author="CEPT" w:date="2023-05-04T16:19:00Z">
        <w:r w:rsidRPr="00485639">
          <w:t xml:space="preserve">services and their specific conditions of use as outlined in </w:t>
        </w:r>
      </w:ins>
      <w:ins w:id="159" w:author="CEPT" w:date="2023-05-04T16:26:00Z">
        <w:r w:rsidR="00CC1935">
          <w:t>F</w:t>
        </w:r>
      </w:ins>
      <w:ins w:id="160" w:author="CEPT" w:date="2023-05-04T16:19:00Z">
        <w:r w:rsidRPr="00485639">
          <w:t xml:space="preserve">ootnotes to the </w:t>
        </w:r>
      </w:ins>
      <w:ins w:id="161" w:author="CEPT" w:date="2023-05-04T16:26:00Z">
        <w:r w:rsidR="00CC1935">
          <w:t>T</w:t>
        </w:r>
      </w:ins>
      <w:ins w:id="162" w:author="CEPT" w:date="2023-05-04T16:19:00Z">
        <w:r w:rsidRPr="00485639">
          <w:t xml:space="preserve">able of </w:t>
        </w:r>
      </w:ins>
      <w:ins w:id="163" w:author="CEPT" w:date="2023-05-10T09:35:00Z">
        <w:r w:rsidR="00B6226F">
          <w:t xml:space="preserve">Frequency </w:t>
        </w:r>
      </w:ins>
      <w:ins w:id="164" w:author="CEPT" w:date="2023-05-04T16:26:00Z">
        <w:r w:rsidR="00CC1935">
          <w:t>A</w:t>
        </w:r>
      </w:ins>
      <w:ins w:id="165" w:author="CEPT" w:date="2023-05-04T16:19:00Z">
        <w:r w:rsidRPr="00485639">
          <w:t>llocation</w:t>
        </w:r>
      </w:ins>
      <w:ins w:id="166" w:author="CEPT" w:date="2023-05-10T09:35:00Z">
        <w:r w:rsidR="00B6226F">
          <w:t>s</w:t>
        </w:r>
      </w:ins>
      <w:ins w:id="167" w:author="CEPT" w:date="2023-05-04T16:19:00Z">
        <w:r w:rsidRPr="00485639">
          <w:t xml:space="preserve"> and/or designation of specific frequency bands for specific applications.</w:t>
        </w:r>
        <w:r>
          <w:t>}</w:t>
        </w:r>
      </w:ins>
    </w:p>
    <w:p w14:paraId="380C285C" w14:textId="1D5E17D4" w:rsidR="00E02515" w:rsidRPr="005F30F9" w:rsidRDefault="00E02515" w:rsidP="00E02515">
      <w:pPr>
        <w:jc w:val="both"/>
        <w:rPr>
          <w:ins w:id="168" w:author="CEPT" w:date="2023-05-04T16:19:00Z"/>
        </w:rPr>
      </w:pPr>
      <w:ins w:id="169" w:author="CEPT" w:date="2023-05-04T16:19:00Z">
        <w:r>
          <w:t>{</w:t>
        </w:r>
        <w:r w:rsidRPr="005F30F9">
          <w:t xml:space="preserve">Each operative part </w:t>
        </w:r>
        <w:proofErr w:type="gramStart"/>
        <w:r w:rsidRPr="005F30F9">
          <w:t>e.g.</w:t>
        </w:r>
        <w:proofErr w:type="gramEnd"/>
        <w:r w:rsidRPr="005F30F9">
          <w:t xml:space="preserve"> </w:t>
        </w:r>
        <w:r w:rsidRPr="00DD31CC">
          <w:rPr>
            <w:i/>
            <w:iCs/>
          </w:rPr>
          <w:t>resolves to invite</w:t>
        </w:r>
        <w:r w:rsidRPr="005F30F9">
          <w:t xml:space="preserve"> …  should start with “to” and end with “;” and be numbered </w:t>
        </w:r>
        <w:proofErr w:type="gramStart"/>
        <w:r w:rsidRPr="005F30F9">
          <w:t>1,</w:t>
        </w:r>
      </w:ins>
      <w:ins w:id="170" w:author="CEPT" w:date="2023-05-10T09:37:00Z">
        <w:r w:rsidR="004E4429">
          <w:t>…</w:t>
        </w:r>
      </w:ins>
      <w:proofErr w:type="gramEnd"/>
      <w:ins w:id="171" w:author="CEPT" w:date="2023-05-04T16:19:00Z">
        <w:r w:rsidRPr="005F30F9">
          <w:t>9,</w:t>
        </w:r>
      </w:ins>
      <w:ins w:id="172" w:author="CEPT" w:date="2023-05-10T09:37:00Z">
        <w:r w:rsidR="004E4429">
          <w:t>…</w:t>
        </w:r>
      </w:ins>
      <w:ins w:id="173" w:author="CEPT" w:date="2023-05-04T16:19:00Z">
        <w:r w:rsidRPr="005F30F9">
          <w:t xml:space="preserve"> last </w:t>
        </w:r>
        <w:r w:rsidRPr="00DD31CC">
          <w:rPr>
            <w:i/>
            <w:iCs/>
          </w:rPr>
          <w:t>resolves to invite</w:t>
        </w:r>
        <w:r w:rsidRPr="005F30F9">
          <w:t xml:space="preserve"> </w:t>
        </w:r>
      </w:ins>
      <w:ins w:id="174" w:author="CEPT" w:date="2023-05-10T09:37:00Z">
        <w:r w:rsidR="004E4429">
          <w:t>…</w:t>
        </w:r>
      </w:ins>
      <w:ins w:id="175" w:author="CEPT" w:date="2023-05-04T16:19:00Z">
        <w:r w:rsidRPr="005F30F9">
          <w:t xml:space="preserve"> ends with a “,”, the very </w:t>
        </w:r>
        <w:r>
          <w:t xml:space="preserve">end </w:t>
        </w:r>
        <w:r w:rsidRPr="00C37FA6">
          <w:t>of the Resolution</w:t>
        </w:r>
        <w:r>
          <w:t xml:space="preserve"> </w:t>
        </w:r>
        <w:r w:rsidRPr="005F30F9">
          <w:t>ends with a full stop</w:t>
        </w:r>
      </w:ins>
      <w:ins w:id="176" w:author="CEPT" w:date="2023-05-04T16:27:00Z">
        <w:r w:rsidR="00CC1935">
          <w:t xml:space="preserve"> </w:t>
        </w:r>
        <w:r w:rsidR="00CC1935" w:rsidRPr="005F30F9">
          <w:t>“</w:t>
        </w:r>
        <w:r w:rsidR="00CC1935">
          <w:t>.</w:t>
        </w:r>
        <w:r w:rsidR="00CC1935" w:rsidRPr="005F30F9">
          <w:t>”</w:t>
        </w:r>
      </w:ins>
      <w:ins w:id="177" w:author="CEPT" w:date="2023-05-04T16:19:00Z">
        <w:r w:rsidRPr="005F30F9">
          <w:t>}</w:t>
        </w:r>
      </w:ins>
    </w:p>
    <w:p w14:paraId="4575141C" w14:textId="77777777" w:rsidR="00E02515" w:rsidRPr="00485639" w:rsidRDefault="00E02515" w:rsidP="00E02515">
      <w:pPr>
        <w:pStyle w:val="Call"/>
        <w:rPr>
          <w:ins w:id="178" w:author="CEPT" w:date="2023-05-04T16:19:00Z"/>
        </w:rPr>
      </w:pPr>
      <w:ins w:id="179" w:author="CEPT" w:date="2023-05-04T16:19:00Z">
        <w:r w:rsidRPr="00485639">
          <w:t xml:space="preserve">invites administrations </w:t>
        </w:r>
      </w:ins>
    </w:p>
    <w:p w14:paraId="379142F9" w14:textId="2B2DBF08" w:rsidR="00E02515" w:rsidRPr="00485639" w:rsidRDefault="00E02515" w:rsidP="00E02515">
      <w:pPr>
        <w:pStyle w:val="enumlev1"/>
        <w:ind w:left="0" w:firstLine="0"/>
        <w:jc w:val="both"/>
        <w:rPr>
          <w:ins w:id="180" w:author="CEPT" w:date="2023-05-04T16:19:00Z"/>
        </w:rPr>
      </w:pPr>
      <w:ins w:id="181" w:author="CEPT" w:date="2023-05-04T16:19:00Z">
        <w:r>
          <w:tab/>
        </w:r>
        <w:r w:rsidRPr="00485639">
          <w:t xml:space="preserve">to participate actively in the studies and provide the information required for the studies listed in the </w:t>
        </w:r>
      </w:ins>
      <w:ins w:id="182" w:author="CEPT" w:date="2023-05-10T09:35:00Z">
        <w:r w:rsidR="001A651A">
          <w:rPr>
            <w:i/>
            <w:iCs/>
          </w:rPr>
          <w:t xml:space="preserve">resolve to </w:t>
        </w:r>
      </w:ins>
      <w:ins w:id="183" w:author="CEPT" w:date="2023-05-04T16:19:00Z">
        <w:r w:rsidRPr="00DD31CC">
          <w:rPr>
            <w:i/>
            <w:iCs/>
          </w:rPr>
          <w:t xml:space="preserve">invite ITU-R to complete in time for WRC-ZZ </w:t>
        </w:r>
        <w:r w:rsidRPr="00485639">
          <w:t>by submitting contributions to ITU-R,</w:t>
        </w:r>
      </w:ins>
    </w:p>
    <w:p w14:paraId="5AC32B43" w14:textId="77777777" w:rsidR="00E02515" w:rsidRPr="00485639" w:rsidRDefault="00E02515" w:rsidP="00E02515">
      <w:pPr>
        <w:pStyle w:val="Call"/>
        <w:rPr>
          <w:ins w:id="184" w:author="CEPT" w:date="2023-05-04T16:19:00Z"/>
        </w:rPr>
      </w:pPr>
      <w:bookmarkStart w:id="185" w:name="_Hlk120253268"/>
      <w:ins w:id="186" w:author="CEPT" w:date="2023-05-04T16:19:00Z">
        <w:r w:rsidRPr="00485639">
          <w:t>resolves to invite the WRC-ZZ</w:t>
        </w:r>
      </w:ins>
    </w:p>
    <w:bookmarkEnd w:id="185"/>
    <w:p w14:paraId="0C5F9D42" w14:textId="77777777" w:rsidR="00E02515" w:rsidRPr="00485639" w:rsidRDefault="00E02515" w:rsidP="00E02515">
      <w:pPr>
        <w:pStyle w:val="enumlev1"/>
        <w:jc w:val="both"/>
        <w:rPr>
          <w:ins w:id="187" w:author="CEPT" w:date="2023-05-04T16:19:00Z"/>
        </w:rPr>
      </w:pPr>
      <w:ins w:id="188" w:author="CEPT" w:date="2023-05-04T16:19:00Z">
        <w:r w:rsidRPr="00485639">
          <w:t>to …, based on results of studies, …,</w:t>
        </w:r>
      </w:ins>
    </w:p>
    <w:p w14:paraId="4B20A061" w14:textId="77777777" w:rsidR="00E02515" w:rsidRPr="00485639" w:rsidRDefault="00E02515" w:rsidP="00E02515">
      <w:pPr>
        <w:jc w:val="both"/>
        <w:rPr>
          <w:ins w:id="189" w:author="CEPT" w:date="2023-05-04T16:19:00Z"/>
        </w:rPr>
      </w:pPr>
      <w:ins w:id="190" w:author="CEPT" w:date="2023-05-04T16:19:00Z">
        <w:r w:rsidRPr="00485639">
          <w:t xml:space="preserve">{This section shall express the desired objective of the relevant agenda item in concise and unambiguous wording – the same wording shall be listed in section Y.YY of the Resolution containing the agenda of WRC-ZZ. This section is to be omitted in new Resolutions not pertaining </w:t>
        </w:r>
        <w:r w:rsidRPr="00485639">
          <w:lastRenderedPageBreak/>
          <w:t>to any self-standing agenda item of a future WRC. The section “</w:t>
        </w:r>
        <w:r w:rsidRPr="00DD31CC">
          <w:rPr>
            <w:i/>
            <w:iCs/>
          </w:rPr>
          <w:t>instructs the Director of the Radiocommunication Bureau</w:t>
        </w:r>
        <w:r w:rsidRPr="00485639">
          <w:t>” may be used to address these topics accordingly.}</w:t>
        </w:r>
      </w:ins>
    </w:p>
    <w:p w14:paraId="3DB573F1" w14:textId="77777777" w:rsidR="00E02515" w:rsidRPr="00485639" w:rsidRDefault="00E02515" w:rsidP="00E02515">
      <w:pPr>
        <w:jc w:val="both"/>
        <w:rPr>
          <w:ins w:id="191" w:author="CEPT" w:date="2023-05-04T16:19:00Z"/>
        </w:rPr>
      </w:pPr>
      <w:ins w:id="192" w:author="CEPT" w:date="2023-05-04T16:19:00Z">
        <w:r>
          <w:t xml:space="preserve">{the following sections are </w:t>
        </w:r>
        <w:r w:rsidRPr="00485639">
          <w:t>optional</w:t>
        </w:r>
        <w:r>
          <w:t>}</w:t>
        </w:r>
      </w:ins>
    </w:p>
    <w:p w14:paraId="752DC20F" w14:textId="77777777" w:rsidR="00E02515" w:rsidRPr="00485639" w:rsidRDefault="00E02515" w:rsidP="00E02515">
      <w:pPr>
        <w:pStyle w:val="Call"/>
        <w:rPr>
          <w:ins w:id="193" w:author="CEPT" w:date="2023-05-04T16:19:00Z"/>
        </w:rPr>
      </w:pPr>
      <w:ins w:id="194" w:author="CEPT" w:date="2023-05-04T16:19:00Z">
        <w:r w:rsidRPr="00485639">
          <w:t>instructs the Director of the Radiocommunication Bureau</w:t>
        </w:r>
      </w:ins>
    </w:p>
    <w:p w14:paraId="777AADA9" w14:textId="77777777" w:rsidR="00E02515" w:rsidRPr="00485639" w:rsidRDefault="00E02515" w:rsidP="00E02515">
      <w:pPr>
        <w:jc w:val="both"/>
        <w:rPr>
          <w:ins w:id="195" w:author="CEPT" w:date="2023-05-04T16:19:00Z"/>
        </w:rPr>
      </w:pPr>
      <w:ins w:id="196" w:author="CEPT" w:date="2023-05-04T16:19:00Z">
        <w:r w:rsidRPr="00485639">
          <w:t>{The indication of further ITU-R internal steps, as necessary or addressing not self-standing issues for a WRC},</w:t>
        </w:r>
      </w:ins>
    </w:p>
    <w:p w14:paraId="3865221C" w14:textId="77777777" w:rsidR="00E02515" w:rsidRPr="00485639" w:rsidRDefault="00E02515" w:rsidP="00E02515">
      <w:pPr>
        <w:pStyle w:val="Call"/>
        <w:rPr>
          <w:ins w:id="197" w:author="CEPT" w:date="2023-05-04T16:19:00Z"/>
        </w:rPr>
      </w:pPr>
      <w:ins w:id="198" w:author="CEPT" w:date="2023-05-04T16:19:00Z">
        <w:r w:rsidRPr="00485639">
          <w:t>instructs the Secretary General of the ITU</w:t>
        </w:r>
      </w:ins>
    </w:p>
    <w:p w14:paraId="1ADA4D70" w14:textId="77777777" w:rsidR="00E02515" w:rsidRPr="00485639" w:rsidRDefault="00E02515" w:rsidP="00E02515">
      <w:pPr>
        <w:jc w:val="both"/>
        <w:rPr>
          <w:ins w:id="199" w:author="CEPT" w:date="2023-05-04T16:19:00Z"/>
        </w:rPr>
      </w:pPr>
      <w:ins w:id="200" w:author="CEPT" w:date="2023-05-04T16:19:00Z">
        <w:r w:rsidRPr="00485639">
          <w:t>{Representation of the agenda item or a related topic in the framework of other UN Principal Organs, related organizations or specialized agencies, within the United Nations System, as necessary}</w:t>
        </w:r>
      </w:ins>
    </w:p>
    <w:p w14:paraId="43D97D2E" w14:textId="0C88F9A6" w:rsidR="00E02515" w:rsidRPr="00485639" w:rsidRDefault="00E02515" w:rsidP="00E02515">
      <w:pPr>
        <w:jc w:val="both"/>
        <w:rPr>
          <w:ins w:id="201" w:author="CEPT" w:date="2023-05-04T16:19:00Z"/>
        </w:rPr>
      </w:pPr>
      <w:ins w:id="202" w:author="CEPT" w:date="2023-05-04T16:19:00Z">
        <w:r>
          <w:t>{</w:t>
        </w:r>
        <w:r w:rsidRPr="00485639">
          <w:t>The instructions to the BR and the S</w:t>
        </w:r>
      </w:ins>
      <w:ins w:id="203" w:author="CEPT" w:date="2023-05-04T16:30:00Z">
        <w:r w:rsidR="00CC1935">
          <w:t xml:space="preserve">ecretary </w:t>
        </w:r>
      </w:ins>
      <w:ins w:id="204" w:author="CEPT" w:date="2023-05-04T16:19:00Z">
        <w:r w:rsidRPr="00485639">
          <w:t>G</w:t>
        </w:r>
      </w:ins>
      <w:ins w:id="205" w:author="CEPT" w:date="2023-05-04T16:30:00Z">
        <w:r w:rsidR="00CC1935">
          <w:t>eneral</w:t>
        </w:r>
      </w:ins>
      <w:ins w:id="206" w:author="CEPT" w:date="2023-05-04T16:19:00Z">
        <w:r w:rsidRPr="00485639">
          <w:t xml:space="preserve"> shall be limited to the minimum necessary, and are considered an optional, non-standing part of the Resolution</w:t>
        </w:r>
      </w:ins>
      <w:ins w:id="207" w:author="CEPT" w:date="2023-05-04T16:30:00Z">
        <w:r w:rsidR="00CC1935">
          <w:t>.</w:t>
        </w:r>
      </w:ins>
      <w:ins w:id="208" w:author="CEPT" w:date="2023-05-04T16:19:00Z">
        <w:r>
          <w:t>}</w:t>
        </w:r>
      </w:ins>
    </w:p>
    <w:p w14:paraId="2BAE16A2" w14:textId="3B24F022" w:rsidR="00BF35C1" w:rsidRDefault="00DD31CC" w:rsidP="00BF35C1">
      <w:pPr>
        <w:pStyle w:val="AnnexNo"/>
      </w:pPr>
      <w:r>
        <w:t xml:space="preserve">ANNEX </w:t>
      </w:r>
      <w:del w:id="209" w:author="CEPT" w:date="2023-05-04T16:30:00Z">
        <w:r w:rsidDel="00CC1935">
          <w:delText xml:space="preserve">2 </w:delText>
        </w:r>
      </w:del>
      <w:ins w:id="210" w:author="CEPT" w:date="2023-05-04T16:30:00Z">
        <w:r w:rsidR="00CC1935">
          <w:t xml:space="preserve">3 </w:t>
        </w:r>
      </w:ins>
      <w:r>
        <w:t>TO RESOLUTION 804 (Rev.WRC</w:t>
      </w:r>
      <w:r>
        <w:noBreakHyphen/>
      </w:r>
      <w:del w:id="211" w:author="CEPT" w:date="2023-05-04T16:30:00Z">
        <w:r w:rsidDel="00CC1935">
          <w:delText>19</w:delText>
        </w:r>
      </w:del>
      <w:ins w:id="212" w:author="CEPT" w:date="2023-05-04T16:30:00Z">
        <w:r w:rsidR="00CC1935">
          <w:t>23</w:t>
        </w:r>
      </w:ins>
      <w:r>
        <w:t>)</w:t>
      </w:r>
    </w:p>
    <w:p w14:paraId="50A70657" w14:textId="77777777" w:rsidR="00BF35C1" w:rsidRDefault="00DD31CC" w:rsidP="00BF35C1">
      <w:pPr>
        <w:pStyle w:val="Annextitle"/>
      </w:pPr>
      <w:r>
        <w:t>Template for the submission of proposals for agenda items</w:t>
      </w:r>
    </w:p>
    <w:p w14:paraId="25D3467B" w14:textId="77777777" w:rsidR="00CC1935" w:rsidRPr="00485639" w:rsidRDefault="00CC1935" w:rsidP="00CC1935">
      <w:r w:rsidRPr="00485639">
        <w:t>...</w:t>
      </w:r>
    </w:p>
    <w:p w14:paraId="1A6D74EB" w14:textId="7C11C205" w:rsidR="006D3F4F" w:rsidRDefault="00DD31CC">
      <w:pPr>
        <w:pStyle w:val="Reasons"/>
      </w:pPr>
      <w:r>
        <w:rPr>
          <w:b/>
        </w:rPr>
        <w:t>Reasons:</w:t>
      </w:r>
      <w:r>
        <w:tab/>
      </w:r>
      <w:r w:rsidR="00CC1935" w:rsidRPr="00B65D22">
        <w:t xml:space="preserve">Changes to the </w:t>
      </w:r>
      <w:r w:rsidR="001A651A">
        <w:rPr>
          <w:i/>
          <w:iCs/>
        </w:rPr>
        <w:t xml:space="preserve">invites </w:t>
      </w:r>
      <w:proofErr w:type="gramStart"/>
      <w:r w:rsidR="001A651A">
        <w:rPr>
          <w:i/>
          <w:iCs/>
        </w:rPr>
        <w:t>administrations</w:t>
      </w:r>
      <w:proofErr w:type="gramEnd"/>
      <w:r w:rsidR="001A651A" w:rsidRPr="00B65D22">
        <w:t xml:space="preserve"> </w:t>
      </w:r>
      <w:r w:rsidR="00CC1935" w:rsidRPr="00B65D22">
        <w:t xml:space="preserve">part are necessary to refer to the new proposed Annex 2. The guidance in </w:t>
      </w:r>
      <w:r w:rsidR="001A651A">
        <w:t xml:space="preserve">the new </w:t>
      </w:r>
      <w:r w:rsidR="00CC1935" w:rsidRPr="00B65D22">
        <w:t>Annex 2 for the development of new Resolutions associated with WRC agenda items should facilitate the preparatory work within administrations and regional organisation under agenda item 10 of a WRC, as well as consensus reaching during a WRC.</w:t>
      </w:r>
      <w:r w:rsidR="00CC1935">
        <w:t xml:space="preserve"> </w:t>
      </w:r>
      <w:r w:rsidR="00CC1935" w:rsidRPr="00485639">
        <w:t>Subsequent change</w:t>
      </w:r>
      <w:r w:rsidR="00CC1935">
        <w:t>s to Annexes numbering are needed</w:t>
      </w:r>
      <w:r w:rsidR="00CC1935" w:rsidRPr="00485639">
        <w:t xml:space="preserve"> due to the introduction of the new Annex 2.</w:t>
      </w:r>
    </w:p>
    <w:sectPr w:rsidR="006D3F4F">
      <w:headerReference w:type="default" r:id="rId14"/>
      <w:footerReference w:type="even" r:id="rId15"/>
      <w:footerReference w:type="default" r:id="rId16"/>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FB423" w14:textId="77777777" w:rsidR="00266AA5" w:rsidRDefault="00266AA5">
      <w:r>
        <w:separator/>
      </w:r>
    </w:p>
  </w:endnote>
  <w:endnote w:type="continuationSeparator" w:id="0">
    <w:p w14:paraId="15101BD6" w14:textId="77777777" w:rsidR="00266AA5" w:rsidRDefault="00266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F0B48" w14:textId="77777777" w:rsidR="00E45D05" w:rsidRDefault="00E45D05">
    <w:pPr>
      <w:framePr w:wrap="around" w:vAnchor="text" w:hAnchor="margin" w:xAlign="right" w:y="1"/>
    </w:pPr>
    <w:r>
      <w:fldChar w:fldCharType="begin"/>
    </w:r>
    <w:r>
      <w:instrText xml:space="preserve">PAGE  </w:instrText>
    </w:r>
    <w:r>
      <w:fldChar w:fldCharType="end"/>
    </w:r>
  </w:p>
  <w:p w14:paraId="6E408CD0" w14:textId="6D212ACF"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557A4F">
      <w:rPr>
        <w:noProof/>
      </w:rPr>
      <w:t>25.05.23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15A9A"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ED15C" w14:textId="77777777" w:rsidR="00266AA5" w:rsidRDefault="00266AA5">
      <w:r>
        <w:rPr>
          <w:b/>
        </w:rPr>
        <w:t>_______________</w:t>
      </w:r>
    </w:p>
  </w:footnote>
  <w:footnote w:type="continuationSeparator" w:id="0">
    <w:p w14:paraId="3870C85A" w14:textId="77777777" w:rsidR="00266AA5" w:rsidRDefault="00266A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D1B29"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54A7B635" w14:textId="77777777" w:rsidR="00A066F1" w:rsidRPr="00A066F1" w:rsidRDefault="00BC75DE" w:rsidP="00241FA2">
    <w:pPr>
      <w:pStyle w:val="En-tte"/>
    </w:pPr>
    <w:r>
      <w:t>WRC</w:t>
    </w:r>
    <w:r w:rsidR="006D70B0">
      <w:t>23</w:t>
    </w:r>
    <w:r w:rsidR="00A066F1">
      <w:t>/</w:t>
    </w:r>
    <w:bookmarkStart w:id="213" w:name="OLE_LINK1"/>
    <w:bookmarkStart w:id="214" w:name="OLE_LINK2"/>
    <w:bookmarkStart w:id="215" w:name="OLE_LINK3"/>
    <w:r w:rsidR="00EB55C6">
      <w:t>4809(Add.21)</w:t>
    </w:r>
    <w:bookmarkEnd w:id="213"/>
    <w:bookmarkEnd w:id="214"/>
    <w:bookmarkEnd w:id="215"/>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3510748B"/>
    <w:multiLevelType w:val="hybridMultilevel"/>
    <w:tmpl w:val="B8448486"/>
    <w:lvl w:ilvl="0" w:tplc="FDFC54C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2DB7FDC"/>
    <w:multiLevelType w:val="hybridMultilevel"/>
    <w:tmpl w:val="BB343946"/>
    <w:lvl w:ilvl="0" w:tplc="2000000F">
      <w:start w:val="1"/>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4BC87798"/>
    <w:multiLevelType w:val="hybridMultilevel"/>
    <w:tmpl w:val="8B58392C"/>
    <w:lvl w:ilvl="0" w:tplc="FDFC54CA">
      <w:start w:val="1"/>
      <w:numFmt w:val="bullet"/>
      <w:lvlText w:val="-"/>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B6F0107"/>
    <w:multiLevelType w:val="hybridMultilevel"/>
    <w:tmpl w:val="BB34394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3"/>
  </w:num>
  <w:num w:numId="4">
    <w:abstractNumId w:val="4"/>
  </w:num>
  <w:num w:numId="5">
    <w:abstractNumId w:val="5"/>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FCOM">
    <w15:presenceInfo w15:providerId="None" w15:userId="OFCOM"/>
  </w15:person>
  <w15:person w15:author="CEPT">
    <w15:presenceInfo w15:providerId="None" w15:userId="CEP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B2A2D"/>
    <w:rsid w:val="000D154B"/>
    <w:rsid w:val="000D2DAF"/>
    <w:rsid w:val="000E463E"/>
    <w:rsid w:val="000F73FF"/>
    <w:rsid w:val="00114CF7"/>
    <w:rsid w:val="00116C7A"/>
    <w:rsid w:val="00123B68"/>
    <w:rsid w:val="00125DAE"/>
    <w:rsid w:val="00126F2E"/>
    <w:rsid w:val="00146F6F"/>
    <w:rsid w:val="00155213"/>
    <w:rsid w:val="00161F26"/>
    <w:rsid w:val="00187BD9"/>
    <w:rsid w:val="00190B55"/>
    <w:rsid w:val="001A651A"/>
    <w:rsid w:val="001C3B5F"/>
    <w:rsid w:val="001D058F"/>
    <w:rsid w:val="002009EA"/>
    <w:rsid w:val="00202756"/>
    <w:rsid w:val="00202CA0"/>
    <w:rsid w:val="00216B6D"/>
    <w:rsid w:val="0022757F"/>
    <w:rsid w:val="002344AA"/>
    <w:rsid w:val="00241FA2"/>
    <w:rsid w:val="00266AA5"/>
    <w:rsid w:val="00271316"/>
    <w:rsid w:val="002B349C"/>
    <w:rsid w:val="002D58BE"/>
    <w:rsid w:val="002F02E9"/>
    <w:rsid w:val="002F4747"/>
    <w:rsid w:val="00302605"/>
    <w:rsid w:val="00361B37"/>
    <w:rsid w:val="00377BD3"/>
    <w:rsid w:val="00384088"/>
    <w:rsid w:val="003852CE"/>
    <w:rsid w:val="00386AE7"/>
    <w:rsid w:val="0039169B"/>
    <w:rsid w:val="003A7F8C"/>
    <w:rsid w:val="003B2284"/>
    <w:rsid w:val="003B532E"/>
    <w:rsid w:val="003D0F8B"/>
    <w:rsid w:val="003E0DB6"/>
    <w:rsid w:val="0041348E"/>
    <w:rsid w:val="004160F6"/>
    <w:rsid w:val="00420873"/>
    <w:rsid w:val="00492075"/>
    <w:rsid w:val="004969AD"/>
    <w:rsid w:val="004A26C4"/>
    <w:rsid w:val="004B13CB"/>
    <w:rsid w:val="004D26EA"/>
    <w:rsid w:val="004D2BFB"/>
    <w:rsid w:val="004D5D5C"/>
    <w:rsid w:val="004E4429"/>
    <w:rsid w:val="004F3DC0"/>
    <w:rsid w:val="0050139F"/>
    <w:rsid w:val="0055140B"/>
    <w:rsid w:val="00557A4F"/>
    <w:rsid w:val="005861D7"/>
    <w:rsid w:val="005964AB"/>
    <w:rsid w:val="005C099A"/>
    <w:rsid w:val="005C31A5"/>
    <w:rsid w:val="005E10C9"/>
    <w:rsid w:val="005E290B"/>
    <w:rsid w:val="005E61DD"/>
    <w:rsid w:val="005F04D8"/>
    <w:rsid w:val="006023DF"/>
    <w:rsid w:val="00615426"/>
    <w:rsid w:val="00616219"/>
    <w:rsid w:val="00645B7D"/>
    <w:rsid w:val="00657DE0"/>
    <w:rsid w:val="00664AAC"/>
    <w:rsid w:val="00685313"/>
    <w:rsid w:val="00692833"/>
    <w:rsid w:val="006A6E9B"/>
    <w:rsid w:val="006B7C2A"/>
    <w:rsid w:val="006C23DA"/>
    <w:rsid w:val="006D3F4F"/>
    <w:rsid w:val="006D70B0"/>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410B8"/>
    <w:rsid w:val="00841216"/>
    <w:rsid w:val="00842AF0"/>
    <w:rsid w:val="00853959"/>
    <w:rsid w:val="0086171E"/>
    <w:rsid w:val="00872FC8"/>
    <w:rsid w:val="008845D0"/>
    <w:rsid w:val="00884D60"/>
    <w:rsid w:val="00896E56"/>
    <w:rsid w:val="008B43F2"/>
    <w:rsid w:val="008B6CFF"/>
    <w:rsid w:val="008F39AE"/>
    <w:rsid w:val="009274B4"/>
    <w:rsid w:val="00934EA2"/>
    <w:rsid w:val="00944A5C"/>
    <w:rsid w:val="00952A66"/>
    <w:rsid w:val="009929CE"/>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40888"/>
    <w:rsid w:val="00B6226F"/>
    <w:rsid w:val="00B639E9"/>
    <w:rsid w:val="00B817CD"/>
    <w:rsid w:val="00B81A7D"/>
    <w:rsid w:val="00B91EF7"/>
    <w:rsid w:val="00B94AD0"/>
    <w:rsid w:val="00BB3A95"/>
    <w:rsid w:val="00BC75DE"/>
    <w:rsid w:val="00BD6CCE"/>
    <w:rsid w:val="00C0018F"/>
    <w:rsid w:val="00C16A5A"/>
    <w:rsid w:val="00C2022D"/>
    <w:rsid w:val="00C20466"/>
    <w:rsid w:val="00C214ED"/>
    <w:rsid w:val="00C21B5B"/>
    <w:rsid w:val="00C234E6"/>
    <w:rsid w:val="00C324A8"/>
    <w:rsid w:val="00C35231"/>
    <w:rsid w:val="00C54517"/>
    <w:rsid w:val="00C56F70"/>
    <w:rsid w:val="00C57B91"/>
    <w:rsid w:val="00C64CD8"/>
    <w:rsid w:val="00C82695"/>
    <w:rsid w:val="00C97C68"/>
    <w:rsid w:val="00CA1A47"/>
    <w:rsid w:val="00CA3DFC"/>
    <w:rsid w:val="00CB44E5"/>
    <w:rsid w:val="00CC1935"/>
    <w:rsid w:val="00CC247A"/>
    <w:rsid w:val="00CC3248"/>
    <w:rsid w:val="00CE388F"/>
    <w:rsid w:val="00CE5E47"/>
    <w:rsid w:val="00CF020F"/>
    <w:rsid w:val="00CF2B5B"/>
    <w:rsid w:val="00D1327A"/>
    <w:rsid w:val="00D14CE0"/>
    <w:rsid w:val="00D255D4"/>
    <w:rsid w:val="00D268B3"/>
    <w:rsid w:val="00D52FD6"/>
    <w:rsid w:val="00D54009"/>
    <w:rsid w:val="00D5651D"/>
    <w:rsid w:val="00D57A34"/>
    <w:rsid w:val="00D74898"/>
    <w:rsid w:val="00D801ED"/>
    <w:rsid w:val="00D8627C"/>
    <w:rsid w:val="00D936BC"/>
    <w:rsid w:val="00D96530"/>
    <w:rsid w:val="00DA1CB1"/>
    <w:rsid w:val="00DD31CC"/>
    <w:rsid w:val="00DD44AF"/>
    <w:rsid w:val="00DE2AC3"/>
    <w:rsid w:val="00DE5692"/>
    <w:rsid w:val="00DE6300"/>
    <w:rsid w:val="00DF4BC6"/>
    <w:rsid w:val="00DF78E0"/>
    <w:rsid w:val="00E02515"/>
    <w:rsid w:val="00E03C94"/>
    <w:rsid w:val="00E205BC"/>
    <w:rsid w:val="00E26226"/>
    <w:rsid w:val="00E301F0"/>
    <w:rsid w:val="00E45D05"/>
    <w:rsid w:val="00E55816"/>
    <w:rsid w:val="00E55AEF"/>
    <w:rsid w:val="00E5789F"/>
    <w:rsid w:val="00E976C1"/>
    <w:rsid w:val="00EA12E5"/>
    <w:rsid w:val="00EB0812"/>
    <w:rsid w:val="00EB54B2"/>
    <w:rsid w:val="00EB55C6"/>
    <w:rsid w:val="00EF1932"/>
    <w:rsid w:val="00EF71B6"/>
    <w:rsid w:val="00F02766"/>
    <w:rsid w:val="00F05BD4"/>
    <w:rsid w:val="00F06473"/>
    <w:rsid w:val="00F320AA"/>
    <w:rsid w:val="00F6155B"/>
    <w:rsid w:val="00F65C19"/>
    <w:rsid w:val="00F822B0"/>
    <w:rsid w:val="00FD08E2"/>
    <w:rsid w:val="00FD18DA"/>
    <w:rsid w:val="00FD2546"/>
    <w:rsid w:val="00FD3072"/>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453840A"/>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qFormat/>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qFormat/>
    <w:rsid w:val="00DE2AC3"/>
  </w:style>
  <w:style w:type="paragraph" w:customStyle="1" w:styleId="Restitle">
    <w:name w:val="Res_title"/>
    <w:basedOn w:val="Rectitle"/>
    <w:next w:val="Normal"/>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paragraph" w:styleId="Paragraphedeliste">
    <w:name w:val="List Paragraph"/>
    <w:basedOn w:val="Normal"/>
    <w:uiPriority w:val="34"/>
    <w:qFormat/>
    <w:rsid w:val="00155213"/>
    <w:pPr>
      <w:ind w:left="720"/>
      <w:contextualSpacing/>
    </w:pPr>
  </w:style>
  <w:style w:type="paragraph" w:styleId="Rvision">
    <w:name w:val="Revision"/>
    <w:hidden/>
    <w:uiPriority w:val="99"/>
    <w:semiHidden/>
    <w:rsid w:val="00C2022D"/>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R23-WRC23-C-4809!A21!MSW-E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3F87F52-F357-4125-AF3E-76CC9CAE3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90A4A9-E67D-4136-A09C-748953AEE1FF}">
  <ds:schemaRefs>
    <ds:schemaRef ds:uri="http://schemas.openxmlformats.org/officeDocument/2006/bibliography"/>
  </ds:schemaRefs>
</ds:datastoreItem>
</file>

<file path=customXml/itemProps3.xml><?xml version="1.0" encoding="utf-8"?>
<ds:datastoreItem xmlns:ds="http://schemas.openxmlformats.org/officeDocument/2006/customXml" ds:itemID="{BB1C8780-12FE-4BDF-B2F5-63159C6D9D13}">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FCD8E123-711C-43F2-B0C5-F7B47F454D34}">
  <ds:schemaRefs>
    <ds:schemaRef ds:uri="http://schemas.microsoft.com/sharepoint/v3/contenttype/forms"/>
  </ds:schemaRefs>
</ds:datastoreItem>
</file>

<file path=customXml/itemProps5.xml><?xml version="1.0" encoding="utf-8"?>
<ds:datastoreItem xmlns:ds="http://schemas.openxmlformats.org/officeDocument/2006/customXml" ds:itemID="{EAC18E7B-19A4-4790-8BBC-AFA63AC48BC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2007</Words>
  <Characters>11067</Characters>
  <Application>Microsoft Office Word</Application>
  <DocSecurity>0</DocSecurity>
  <Lines>92</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R23-WRC23-C-4809!A21!MSW-E</vt:lpstr>
      <vt:lpstr>R23-WRC23-C-4809!A21!MSW-E</vt:lpstr>
    </vt:vector>
  </TitlesOfParts>
  <Manager>General Secretariat - Pool</Manager>
  <Company>International Telecommunication Union (ITU)</Company>
  <LinksUpToDate>false</LinksUpToDate>
  <CharactersWithSpaces>13048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R23-WRC23-C-4809!A21!MSW-E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2023-05-30T17:30:00Z</dcterms:created>
  <dcterms:modified xsi:type="dcterms:W3CDTF">2023-05-30T17:30:00Z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